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453A" w:rsidRPr="00CB6078" w:rsidRDefault="0026453A" w:rsidP="0026453A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bookmarkStart w:id="0" w:name="_GoBack"/>
      <w:bookmarkEnd w:id="0"/>
      <w:r w:rsidRPr="00CB6078">
        <w:rPr>
          <w:b/>
          <w:sz w:val="26"/>
          <w:szCs w:val="26"/>
        </w:rPr>
        <w:t>“УТВЕРЖДАЮ”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227"/>
        <w:gridCol w:w="1559"/>
      </w:tblGrid>
      <w:tr w:rsidR="008D0E39" w:rsidRPr="00AD3C21" w:rsidTr="00FD0FED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0E39" w:rsidRDefault="008D0E39" w:rsidP="00FD0FED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0E39" w:rsidRPr="00AD3C21" w:rsidRDefault="008D0E39" w:rsidP="00FD0FED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8D0E39">
              <w:rPr>
                <w:b/>
                <w:sz w:val="26"/>
                <w:szCs w:val="26"/>
                <w:lang w:val="en-US"/>
              </w:rPr>
              <w:t>203A81</w:t>
            </w:r>
          </w:p>
        </w:tc>
      </w:tr>
      <w:tr w:rsidR="008D0E39" w:rsidTr="00FD0FED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0E39" w:rsidRDefault="008D0E39" w:rsidP="00FD0FED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</w:rPr>
              <w:t xml:space="preserve">Номер материала </w:t>
            </w:r>
            <w:r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0E39" w:rsidRPr="00C44B8B" w:rsidRDefault="008D0E39" w:rsidP="00FD0FED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u w:val="single"/>
                <w:lang w:val="en-US"/>
              </w:rPr>
            </w:pPr>
            <w:r>
              <w:rPr>
                <w:b/>
                <w:sz w:val="26"/>
                <w:szCs w:val="26"/>
                <w:lang w:val="en-US"/>
              </w:rPr>
              <w:t xml:space="preserve"> </w:t>
            </w:r>
            <w:r w:rsidRPr="008D0E39">
              <w:rPr>
                <w:b/>
                <w:sz w:val="26"/>
                <w:szCs w:val="26"/>
                <w:u w:val="single"/>
                <w:lang w:val="en-US"/>
              </w:rPr>
              <w:t>2115102</w:t>
            </w:r>
          </w:p>
        </w:tc>
      </w:tr>
    </w:tbl>
    <w:p w:rsidR="0026453A" w:rsidRPr="00CB6078" w:rsidRDefault="0026453A" w:rsidP="0026453A">
      <w:pPr>
        <w:spacing w:line="276" w:lineRule="auto"/>
        <w:ind w:right="-1"/>
        <w:jc w:val="right"/>
        <w:rPr>
          <w:sz w:val="26"/>
          <w:szCs w:val="26"/>
        </w:rPr>
      </w:pPr>
      <w:r w:rsidRPr="00CB6078">
        <w:rPr>
          <w:sz w:val="26"/>
          <w:szCs w:val="26"/>
        </w:rPr>
        <w:t>_____________________________________</w:t>
      </w:r>
    </w:p>
    <w:p w:rsidR="0026453A" w:rsidRPr="00CB6078" w:rsidRDefault="0026453A" w:rsidP="0026453A">
      <w:pPr>
        <w:spacing w:line="276" w:lineRule="auto"/>
        <w:ind w:right="-1"/>
        <w:jc w:val="right"/>
        <w:rPr>
          <w:sz w:val="26"/>
          <w:szCs w:val="26"/>
        </w:rPr>
      </w:pPr>
      <w:r w:rsidRPr="00CB6078">
        <w:rPr>
          <w:sz w:val="26"/>
          <w:szCs w:val="26"/>
        </w:rPr>
        <w:t xml:space="preserve">_____________________________________ </w:t>
      </w:r>
    </w:p>
    <w:p w:rsidR="0026453A" w:rsidRPr="00CB6078" w:rsidRDefault="0026453A" w:rsidP="0026453A">
      <w:pPr>
        <w:spacing w:line="276" w:lineRule="auto"/>
        <w:ind w:right="-1"/>
        <w:jc w:val="right"/>
        <w:rPr>
          <w:sz w:val="26"/>
          <w:szCs w:val="26"/>
        </w:rPr>
      </w:pPr>
      <w:r w:rsidRPr="00CB6078">
        <w:rPr>
          <w:sz w:val="26"/>
          <w:szCs w:val="26"/>
        </w:rPr>
        <w:t>_____________________________________</w:t>
      </w:r>
    </w:p>
    <w:p w:rsidR="0026453A" w:rsidRPr="00CB6078" w:rsidRDefault="0026453A" w:rsidP="0026453A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 w:rsidRPr="00CB6078">
        <w:rPr>
          <w:sz w:val="26"/>
          <w:szCs w:val="26"/>
        </w:rPr>
        <w:tab/>
        <w:t xml:space="preserve">_______________________ /_____________ </w:t>
      </w:r>
    </w:p>
    <w:p w:rsidR="001F5706" w:rsidRPr="00CB6078" w:rsidRDefault="0026453A" w:rsidP="0026453A">
      <w:pPr>
        <w:pStyle w:val="2"/>
        <w:numPr>
          <w:ilvl w:val="0"/>
          <w:numId w:val="0"/>
        </w:numPr>
        <w:spacing w:after="120"/>
        <w:jc w:val="right"/>
        <w:rPr>
          <w:sz w:val="26"/>
          <w:szCs w:val="26"/>
        </w:rPr>
      </w:pPr>
      <w:r w:rsidRPr="00CB6078">
        <w:rPr>
          <w:sz w:val="26"/>
          <w:szCs w:val="26"/>
        </w:rPr>
        <w:t>“_______” ___________________ 20_____ г.</w:t>
      </w:r>
    </w:p>
    <w:p w:rsidR="0026453A" w:rsidRPr="00CB6078" w:rsidRDefault="0026453A" w:rsidP="0026453A"/>
    <w:p w:rsidR="008014AF" w:rsidRPr="00CB6078" w:rsidRDefault="008014AF" w:rsidP="0026453A"/>
    <w:p w:rsidR="0026453A" w:rsidRPr="00CB6078" w:rsidRDefault="0026453A" w:rsidP="0026453A"/>
    <w:p w:rsidR="004F6968" w:rsidRPr="00CB6078" w:rsidRDefault="008D35FD" w:rsidP="004F6968">
      <w:pPr>
        <w:pStyle w:val="2"/>
        <w:numPr>
          <w:ilvl w:val="0"/>
          <w:numId w:val="0"/>
          <w:ins w:id="1" w:author="Kozlov_E" w:date="2005-05-24T16:56:00Z"/>
        </w:numPr>
        <w:spacing w:after="120"/>
      </w:pPr>
      <w:r w:rsidRPr="00CB6078">
        <w:t>ТЕХНИЧЕСКОЕ ЗАДАНИЕ</w:t>
      </w:r>
    </w:p>
    <w:p w:rsidR="004F6968" w:rsidRPr="00CB6078" w:rsidRDefault="004F6968" w:rsidP="00773399">
      <w:pPr>
        <w:ind w:firstLine="0"/>
        <w:jc w:val="center"/>
        <w:rPr>
          <w:b/>
          <w:sz w:val="26"/>
          <w:szCs w:val="26"/>
        </w:rPr>
      </w:pPr>
      <w:r w:rsidRPr="00CB6078">
        <w:rPr>
          <w:b/>
          <w:sz w:val="26"/>
          <w:szCs w:val="26"/>
        </w:rPr>
        <w:t xml:space="preserve">на </w:t>
      </w:r>
      <w:r w:rsidR="00612811" w:rsidRPr="00CB6078">
        <w:rPr>
          <w:b/>
          <w:sz w:val="26"/>
          <w:szCs w:val="26"/>
        </w:rPr>
        <w:t xml:space="preserve">поставку </w:t>
      </w:r>
      <w:r w:rsidR="007F4188" w:rsidRPr="00CB6078">
        <w:rPr>
          <w:b/>
          <w:sz w:val="26"/>
          <w:szCs w:val="26"/>
        </w:rPr>
        <w:t>мет</w:t>
      </w:r>
      <w:r w:rsidR="00620938" w:rsidRPr="00CB6078">
        <w:rPr>
          <w:b/>
          <w:sz w:val="26"/>
          <w:szCs w:val="26"/>
        </w:rPr>
        <w:t>аллопроката</w:t>
      </w:r>
      <w:r w:rsidR="00843900" w:rsidRPr="00CB6078">
        <w:rPr>
          <w:b/>
          <w:sz w:val="26"/>
          <w:szCs w:val="26"/>
        </w:rPr>
        <w:t xml:space="preserve"> </w:t>
      </w:r>
      <w:r w:rsidR="004B7D89" w:rsidRPr="00CB6078">
        <w:rPr>
          <w:b/>
          <w:sz w:val="26"/>
          <w:szCs w:val="26"/>
        </w:rPr>
        <w:t>___</w:t>
      </w:r>
      <w:r w:rsidR="002F1115" w:rsidRPr="008D0E39">
        <w:rPr>
          <w:b/>
          <w:sz w:val="26"/>
          <w:szCs w:val="26"/>
        </w:rPr>
        <w:t xml:space="preserve">Сталь круглая </w:t>
      </w:r>
      <w:r w:rsidR="002F1115">
        <w:rPr>
          <w:b/>
          <w:sz w:val="26"/>
          <w:szCs w:val="26"/>
          <w:lang w:val="en-US"/>
        </w:rPr>
        <w:t>d</w:t>
      </w:r>
      <w:r w:rsidR="002F1115" w:rsidRPr="008D0E39">
        <w:rPr>
          <w:b/>
          <w:sz w:val="26"/>
          <w:szCs w:val="26"/>
        </w:rPr>
        <w:t>22мм</w:t>
      </w:r>
      <w:r w:rsidR="00843900" w:rsidRPr="00CB6078">
        <w:rPr>
          <w:b/>
          <w:sz w:val="26"/>
          <w:szCs w:val="26"/>
        </w:rPr>
        <w:t>_____</w:t>
      </w:r>
      <w:r w:rsidR="009C0389" w:rsidRPr="00CB6078">
        <w:rPr>
          <w:b/>
          <w:sz w:val="26"/>
          <w:szCs w:val="26"/>
        </w:rPr>
        <w:t>.</w:t>
      </w:r>
      <w:r w:rsidR="00232E4A" w:rsidRPr="00CB6078">
        <w:rPr>
          <w:b/>
          <w:sz w:val="26"/>
          <w:szCs w:val="26"/>
        </w:rPr>
        <w:t xml:space="preserve"> </w:t>
      </w:r>
      <w:r w:rsidR="009C0389" w:rsidRPr="00CB6078">
        <w:rPr>
          <w:b/>
          <w:sz w:val="26"/>
          <w:szCs w:val="26"/>
        </w:rPr>
        <w:t xml:space="preserve"> Лот № </w:t>
      </w:r>
      <w:r w:rsidR="00BD2843" w:rsidRPr="00CB6078">
        <w:rPr>
          <w:b/>
          <w:sz w:val="26"/>
          <w:szCs w:val="26"/>
          <w:u w:val="single"/>
        </w:rPr>
        <w:t>203</w:t>
      </w:r>
      <w:r w:rsidR="00620938" w:rsidRPr="00CB6078">
        <w:rPr>
          <w:b/>
          <w:sz w:val="26"/>
          <w:szCs w:val="26"/>
          <w:u w:val="single"/>
          <w:lang w:val="en-US"/>
        </w:rPr>
        <w:t>A</w:t>
      </w:r>
    </w:p>
    <w:p w:rsidR="00612811" w:rsidRPr="00CB6078" w:rsidRDefault="00612811" w:rsidP="00773399">
      <w:pPr>
        <w:ind w:firstLine="0"/>
        <w:jc w:val="center"/>
        <w:rPr>
          <w:sz w:val="24"/>
          <w:szCs w:val="24"/>
        </w:rPr>
      </w:pPr>
    </w:p>
    <w:p w:rsidR="00020DD3" w:rsidRPr="00CB6078" w:rsidRDefault="00020DD3" w:rsidP="00612811">
      <w:pPr>
        <w:spacing w:line="276" w:lineRule="auto"/>
        <w:ind w:firstLine="709"/>
        <w:rPr>
          <w:sz w:val="24"/>
          <w:szCs w:val="24"/>
        </w:rPr>
      </w:pPr>
    </w:p>
    <w:p w:rsidR="00612811" w:rsidRPr="00CB6078" w:rsidRDefault="00612811" w:rsidP="00181ED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CB6078">
        <w:rPr>
          <w:b/>
          <w:bCs/>
          <w:sz w:val="26"/>
          <w:szCs w:val="26"/>
        </w:rPr>
        <w:t xml:space="preserve">Технические требования к </w:t>
      </w:r>
      <w:r w:rsidR="000D4FD2" w:rsidRPr="00CB6078">
        <w:rPr>
          <w:b/>
          <w:bCs/>
          <w:sz w:val="26"/>
          <w:szCs w:val="26"/>
        </w:rPr>
        <w:t>продукции</w:t>
      </w:r>
      <w:r w:rsidRPr="00CB6078">
        <w:rPr>
          <w:b/>
          <w:bCs/>
          <w:sz w:val="26"/>
          <w:szCs w:val="26"/>
        </w:rPr>
        <w:t>.</w:t>
      </w:r>
    </w:p>
    <w:p w:rsidR="004F4E9E" w:rsidRPr="00CB6078" w:rsidRDefault="00641E44" w:rsidP="00843900">
      <w:pPr>
        <w:tabs>
          <w:tab w:val="left" w:pos="1134"/>
        </w:tabs>
        <w:ind w:left="851" w:firstLine="0"/>
        <w:rPr>
          <w:sz w:val="24"/>
          <w:szCs w:val="24"/>
        </w:rPr>
      </w:pPr>
      <w:r w:rsidRPr="00CB6078">
        <w:rPr>
          <w:sz w:val="24"/>
          <w:szCs w:val="24"/>
        </w:rPr>
        <w:t>Технические требования</w:t>
      </w:r>
      <w:r w:rsidR="00A62E44">
        <w:rPr>
          <w:sz w:val="24"/>
          <w:szCs w:val="24"/>
        </w:rPr>
        <w:t xml:space="preserve"> и </w:t>
      </w:r>
      <w:r w:rsidRPr="00CB6078">
        <w:rPr>
          <w:sz w:val="24"/>
          <w:szCs w:val="24"/>
        </w:rPr>
        <w:t xml:space="preserve">характеристики </w:t>
      </w:r>
      <w:r w:rsidR="00620938" w:rsidRPr="00CB6078">
        <w:rPr>
          <w:sz w:val="24"/>
          <w:szCs w:val="24"/>
        </w:rPr>
        <w:t>металлопроката</w:t>
      </w:r>
      <w:r w:rsidR="004F4E9E" w:rsidRPr="00CB6078">
        <w:rPr>
          <w:sz w:val="24"/>
          <w:szCs w:val="24"/>
        </w:rPr>
        <w:t xml:space="preserve"> должны соответствовать параметрам </w:t>
      </w:r>
      <w:r w:rsidR="004B7D89" w:rsidRPr="00CB6078">
        <w:rPr>
          <w:sz w:val="24"/>
          <w:szCs w:val="24"/>
        </w:rPr>
        <w:t>______</w:t>
      </w:r>
      <w:r w:rsidR="002F1115">
        <w:rPr>
          <w:sz w:val="24"/>
          <w:szCs w:val="24"/>
        </w:rPr>
        <w:t>ГОСТ 2590-88</w:t>
      </w:r>
      <w:r w:rsidR="00843900" w:rsidRPr="00CB6078">
        <w:rPr>
          <w:sz w:val="24"/>
          <w:szCs w:val="24"/>
        </w:rPr>
        <w:t>___________</w:t>
      </w:r>
      <w:r w:rsidRPr="00CB6078">
        <w:rPr>
          <w:sz w:val="24"/>
          <w:szCs w:val="24"/>
        </w:rPr>
        <w:t>.</w:t>
      </w:r>
    </w:p>
    <w:p w:rsidR="00A305DC" w:rsidRPr="00CB6078" w:rsidRDefault="00A305DC" w:rsidP="00C179D9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:rsidR="00612811" w:rsidRPr="00CB6078" w:rsidRDefault="00612811" w:rsidP="00181ED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CB6078">
        <w:rPr>
          <w:b/>
          <w:bCs/>
          <w:sz w:val="26"/>
          <w:szCs w:val="26"/>
        </w:rPr>
        <w:t>Общие требования.</w:t>
      </w:r>
      <w:r w:rsidR="00E00392" w:rsidRPr="00CB6078">
        <w:rPr>
          <w:b/>
          <w:bCs/>
          <w:sz w:val="26"/>
          <w:szCs w:val="26"/>
        </w:rPr>
        <w:t xml:space="preserve"> </w:t>
      </w:r>
    </w:p>
    <w:p w:rsidR="00612811" w:rsidRPr="00CB6078" w:rsidRDefault="00843900" w:rsidP="00843900">
      <w:pPr>
        <w:tabs>
          <w:tab w:val="left" w:pos="720"/>
          <w:tab w:val="left" w:pos="851"/>
        </w:tabs>
        <w:spacing w:line="276" w:lineRule="auto"/>
        <w:ind w:left="720" w:firstLine="0"/>
        <w:rPr>
          <w:sz w:val="24"/>
          <w:szCs w:val="24"/>
        </w:rPr>
      </w:pPr>
      <w:r w:rsidRPr="00CB6078">
        <w:rPr>
          <w:sz w:val="24"/>
          <w:szCs w:val="24"/>
        </w:rPr>
        <w:t>2.1.</w:t>
      </w:r>
      <w:r w:rsidR="00612811" w:rsidRPr="00CB6078">
        <w:rPr>
          <w:sz w:val="24"/>
          <w:szCs w:val="24"/>
        </w:rPr>
        <w:t xml:space="preserve"> К поставке допуска</w:t>
      </w:r>
      <w:r w:rsidR="00620938" w:rsidRPr="00CB6078">
        <w:rPr>
          <w:sz w:val="24"/>
          <w:szCs w:val="24"/>
        </w:rPr>
        <w:t>е</w:t>
      </w:r>
      <w:r w:rsidR="00612811" w:rsidRPr="00CB6078">
        <w:rPr>
          <w:sz w:val="24"/>
          <w:szCs w:val="24"/>
        </w:rPr>
        <w:t xml:space="preserve">тся </w:t>
      </w:r>
      <w:r w:rsidR="00620938" w:rsidRPr="00CB6078">
        <w:rPr>
          <w:sz w:val="24"/>
          <w:szCs w:val="24"/>
        </w:rPr>
        <w:t>металлопрокат</w:t>
      </w:r>
      <w:r w:rsidR="00612811" w:rsidRPr="00CB6078">
        <w:rPr>
          <w:sz w:val="24"/>
          <w:szCs w:val="24"/>
        </w:rPr>
        <w:t>, отвечающ</w:t>
      </w:r>
      <w:r w:rsidR="00EC05CC" w:rsidRPr="00CB6078">
        <w:rPr>
          <w:sz w:val="24"/>
          <w:szCs w:val="24"/>
        </w:rPr>
        <w:t>и</w:t>
      </w:r>
      <w:r w:rsidR="00620938" w:rsidRPr="00CB6078">
        <w:rPr>
          <w:sz w:val="24"/>
          <w:szCs w:val="24"/>
        </w:rPr>
        <w:t>й</w:t>
      </w:r>
      <w:r w:rsidR="00612811" w:rsidRPr="00CB6078">
        <w:rPr>
          <w:sz w:val="24"/>
          <w:szCs w:val="24"/>
        </w:rPr>
        <w:t xml:space="preserve"> следующим требованиям:</w:t>
      </w:r>
    </w:p>
    <w:p w:rsidR="00775178" w:rsidRPr="00CB6078" w:rsidRDefault="00775178" w:rsidP="00775178">
      <w:pPr>
        <w:pStyle w:val="ad"/>
        <w:tabs>
          <w:tab w:val="left" w:pos="709"/>
          <w:tab w:val="left" w:pos="851"/>
          <w:tab w:val="left" w:pos="1134"/>
        </w:tabs>
        <w:spacing w:line="276" w:lineRule="auto"/>
        <w:ind w:left="709" w:firstLine="0"/>
        <w:rPr>
          <w:sz w:val="24"/>
          <w:szCs w:val="24"/>
        </w:rPr>
      </w:pPr>
      <w:r w:rsidRPr="00CB6078">
        <w:rPr>
          <w:sz w:val="24"/>
          <w:szCs w:val="24"/>
        </w:rPr>
        <w:t>- продукция должна быть новой, ранее не использованной;</w:t>
      </w:r>
    </w:p>
    <w:p w:rsidR="00DE0C6D" w:rsidRPr="00CB6078" w:rsidRDefault="00DE0C6D" w:rsidP="00181ED4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для российских производителей – наличие ТУ, подтверждающих соответствие техническим требованиям;</w:t>
      </w:r>
    </w:p>
    <w:p w:rsidR="00612811" w:rsidRPr="00CB6078" w:rsidRDefault="00612811" w:rsidP="00181ED4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для импортн</w:t>
      </w:r>
      <w:r w:rsidR="004E144D" w:rsidRPr="00CB6078">
        <w:rPr>
          <w:sz w:val="24"/>
          <w:szCs w:val="24"/>
        </w:rPr>
        <w:t>ых</w:t>
      </w:r>
      <w:r w:rsidRPr="00CB6078">
        <w:rPr>
          <w:sz w:val="24"/>
          <w:szCs w:val="24"/>
        </w:rPr>
        <w:t xml:space="preserve"> </w:t>
      </w:r>
      <w:r w:rsidR="0071533A" w:rsidRPr="00CB6078">
        <w:rPr>
          <w:sz w:val="24"/>
          <w:szCs w:val="24"/>
        </w:rPr>
        <w:t>производителей</w:t>
      </w:r>
      <w:r w:rsidR="004E144D" w:rsidRPr="00CB6078">
        <w:rPr>
          <w:sz w:val="24"/>
          <w:szCs w:val="24"/>
        </w:rPr>
        <w:t>, а так же для отечественных</w:t>
      </w:r>
      <w:r w:rsidR="0071533A" w:rsidRPr="00CB6078">
        <w:rPr>
          <w:sz w:val="24"/>
          <w:szCs w:val="24"/>
        </w:rPr>
        <w:t xml:space="preserve">, выпускающих </w:t>
      </w:r>
      <w:r w:rsidR="00620938" w:rsidRPr="00CB6078">
        <w:rPr>
          <w:sz w:val="24"/>
          <w:szCs w:val="24"/>
        </w:rPr>
        <w:t xml:space="preserve">металлопрокат </w:t>
      </w:r>
      <w:r w:rsidR="00EC05CC" w:rsidRPr="00CB6078">
        <w:rPr>
          <w:sz w:val="24"/>
          <w:szCs w:val="24"/>
        </w:rPr>
        <w:t xml:space="preserve"> </w:t>
      </w:r>
      <w:r w:rsidRPr="00CB6078">
        <w:rPr>
          <w:sz w:val="24"/>
          <w:szCs w:val="24"/>
        </w:rPr>
        <w:t xml:space="preserve">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26458C" w:rsidRPr="00CB6078" w:rsidRDefault="0026458C" w:rsidP="00181ED4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</w:t>
      </w:r>
      <w:r w:rsidR="00DE0C6D" w:rsidRPr="00CB6078">
        <w:rPr>
          <w:sz w:val="24"/>
          <w:szCs w:val="24"/>
        </w:rPr>
        <w:t xml:space="preserve"> (с изменениями от 3 января 2001 г., 21 августа 2002 г.)</w:t>
      </w:r>
      <w:r w:rsidRPr="00CB6078">
        <w:rPr>
          <w:sz w:val="24"/>
          <w:szCs w:val="24"/>
        </w:rPr>
        <w:t>;</w:t>
      </w:r>
    </w:p>
    <w:p w:rsidR="00F66FC0" w:rsidRPr="00CB6078" w:rsidRDefault="00F66FC0" w:rsidP="00181ED4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 xml:space="preserve">наличие </w:t>
      </w:r>
      <w:r w:rsidR="004E144D" w:rsidRPr="00CB6078">
        <w:rPr>
          <w:sz w:val="24"/>
          <w:szCs w:val="24"/>
        </w:rPr>
        <w:t xml:space="preserve">выданных уполномоченными органами Федерального Агентства по Техническому Регулированию и Метрологии действующих (на момент поставки </w:t>
      </w:r>
      <w:r w:rsidR="00620938" w:rsidRPr="00CB6078">
        <w:rPr>
          <w:sz w:val="24"/>
          <w:szCs w:val="24"/>
        </w:rPr>
        <w:t>металлопроката</w:t>
      </w:r>
      <w:r w:rsidR="004E144D" w:rsidRPr="00CB6078">
        <w:rPr>
          <w:sz w:val="24"/>
          <w:szCs w:val="24"/>
        </w:rPr>
        <w:t xml:space="preserve">) деклараций </w:t>
      </w:r>
      <w:r w:rsidRPr="00CB6078">
        <w:rPr>
          <w:sz w:val="24"/>
          <w:szCs w:val="24"/>
        </w:rPr>
        <w:t xml:space="preserve">(сертификатов) </w:t>
      </w:r>
      <w:r w:rsidR="004E144D" w:rsidRPr="00CB6078">
        <w:rPr>
          <w:sz w:val="24"/>
          <w:szCs w:val="24"/>
        </w:rPr>
        <w:t>соответствия требованиям безопасности</w:t>
      </w:r>
      <w:r w:rsidRPr="00CB6078">
        <w:rPr>
          <w:sz w:val="24"/>
          <w:szCs w:val="24"/>
        </w:rPr>
        <w:t>;</w:t>
      </w:r>
    </w:p>
    <w:p w:rsidR="00FB7AEF" w:rsidRPr="00CB6078" w:rsidRDefault="00F66FC0" w:rsidP="00181ED4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наличие заключени</w:t>
      </w:r>
      <w:r w:rsidR="00FB7AEF" w:rsidRPr="00CB6078">
        <w:rPr>
          <w:sz w:val="24"/>
          <w:szCs w:val="24"/>
        </w:rPr>
        <w:t>я</w:t>
      </w:r>
      <w:r w:rsidRPr="00CB6078">
        <w:rPr>
          <w:sz w:val="24"/>
          <w:szCs w:val="24"/>
        </w:rPr>
        <w:t xml:space="preserve"> о соответствии требованиям </w:t>
      </w:r>
      <w:proofErr w:type="spellStart"/>
      <w:r w:rsidRPr="00CB6078">
        <w:rPr>
          <w:sz w:val="24"/>
          <w:szCs w:val="24"/>
        </w:rPr>
        <w:t>СанПиН</w:t>
      </w:r>
      <w:proofErr w:type="spellEnd"/>
      <w:r w:rsidRPr="00CB6078">
        <w:rPr>
          <w:sz w:val="24"/>
          <w:szCs w:val="24"/>
        </w:rPr>
        <w:t xml:space="preserve"> и други</w:t>
      </w:r>
      <w:r w:rsidR="00FB7AEF" w:rsidRPr="00CB6078">
        <w:rPr>
          <w:sz w:val="24"/>
          <w:szCs w:val="24"/>
        </w:rPr>
        <w:t>м</w:t>
      </w:r>
      <w:r w:rsidRPr="00CB6078">
        <w:rPr>
          <w:sz w:val="24"/>
          <w:szCs w:val="24"/>
        </w:rPr>
        <w:t xml:space="preserve"> документ</w:t>
      </w:r>
      <w:r w:rsidR="00FB7AEF" w:rsidRPr="00CB6078">
        <w:rPr>
          <w:sz w:val="24"/>
          <w:szCs w:val="24"/>
        </w:rPr>
        <w:t>ам</w:t>
      </w:r>
      <w:r w:rsidRPr="00CB6078">
        <w:rPr>
          <w:sz w:val="24"/>
          <w:szCs w:val="24"/>
        </w:rPr>
        <w:t xml:space="preserve">, </w:t>
      </w:r>
      <w:r w:rsidR="00FB7AEF" w:rsidRPr="00CB6078">
        <w:rPr>
          <w:sz w:val="24"/>
          <w:szCs w:val="24"/>
        </w:rPr>
        <w:t>устанавливающим требования к</w:t>
      </w:r>
      <w:r w:rsidRPr="00CB6078">
        <w:rPr>
          <w:sz w:val="24"/>
          <w:szCs w:val="24"/>
        </w:rPr>
        <w:t xml:space="preserve"> качеств</w:t>
      </w:r>
      <w:r w:rsidR="00FB7AEF" w:rsidRPr="00CB6078">
        <w:rPr>
          <w:sz w:val="24"/>
          <w:szCs w:val="24"/>
        </w:rPr>
        <w:t>у</w:t>
      </w:r>
      <w:r w:rsidRPr="00CB6078">
        <w:rPr>
          <w:sz w:val="24"/>
          <w:szCs w:val="24"/>
        </w:rPr>
        <w:t xml:space="preserve"> и </w:t>
      </w:r>
      <w:r w:rsidR="00FB7AEF" w:rsidRPr="00CB6078">
        <w:rPr>
          <w:sz w:val="24"/>
          <w:szCs w:val="24"/>
        </w:rPr>
        <w:t xml:space="preserve">экологической </w:t>
      </w:r>
      <w:r w:rsidRPr="00CB6078">
        <w:rPr>
          <w:sz w:val="24"/>
          <w:szCs w:val="24"/>
        </w:rPr>
        <w:t>безопасност</w:t>
      </w:r>
      <w:r w:rsidR="00FB7AEF" w:rsidRPr="00CB6078">
        <w:rPr>
          <w:sz w:val="24"/>
          <w:szCs w:val="24"/>
        </w:rPr>
        <w:t>и продукции</w:t>
      </w:r>
      <w:r w:rsidR="004D4E32" w:rsidRPr="00CB6078">
        <w:rPr>
          <w:sz w:val="24"/>
          <w:szCs w:val="24"/>
        </w:rPr>
        <w:t>.</w:t>
      </w:r>
      <w:r w:rsidRPr="00CB6078">
        <w:rPr>
          <w:sz w:val="24"/>
          <w:szCs w:val="24"/>
        </w:rPr>
        <w:t xml:space="preserve"> </w:t>
      </w:r>
    </w:p>
    <w:p w:rsidR="00DE0C6D" w:rsidRPr="00CB6078" w:rsidRDefault="00843900" w:rsidP="00843900">
      <w:pPr>
        <w:tabs>
          <w:tab w:val="left" w:pos="90"/>
          <w:tab w:val="left" w:pos="993"/>
        </w:tabs>
        <w:spacing w:line="276" w:lineRule="auto"/>
        <w:ind w:firstLine="0"/>
        <w:rPr>
          <w:sz w:val="24"/>
          <w:szCs w:val="24"/>
        </w:rPr>
      </w:pPr>
      <w:r w:rsidRPr="00CB6078">
        <w:rPr>
          <w:sz w:val="24"/>
          <w:szCs w:val="24"/>
        </w:rPr>
        <w:tab/>
      </w:r>
      <w:r w:rsidRPr="00CB6078">
        <w:rPr>
          <w:sz w:val="24"/>
          <w:szCs w:val="24"/>
        </w:rPr>
        <w:tab/>
        <w:t xml:space="preserve">2.2. </w:t>
      </w:r>
      <w:r w:rsidR="00DE0C6D" w:rsidRPr="00CB6078">
        <w:rPr>
          <w:sz w:val="24"/>
          <w:szCs w:val="24"/>
        </w:rPr>
        <w:t>Участник закупочных процедур на право заключения договора на поставку металлопроката для нужд ОАО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612811" w:rsidRPr="00CB6078" w:rsidRDefault="00843900" w:rsidP="00843900">
      <w:pPr>
        <w:pStyle w:val="ad"/>
        <w:tabs>
          <w:tab w:val="left" w:pos="0"/>
          <w:tab w:val="left" w:pos="993"/>
          <w:tab w:val="left" w:pos="1134"/>
        </w:tabs>
        <w:spacing w:line="276" w:lineRule="auto"/>
        <w:ind w:left="709" w:firstLine="0"/>
        <w:rPr>
          <w:sz w:val="24"/>
          <w:szCs w:val="24"/>
        </w:rPr>
      </w:pPr>
      <w:r w:rsidRPr="00CB6078">
        <w:rPr>
          <w:sz w:val="24"/>
          <w:szCs w:val="24"/>
        </w:rPr>
        <w:tab/>
        <w:t xml:space="preserve">2.3. </w:t>
      </w:r>
      <w:r w:rsidR="00620938" w:rsidRPr="00CB6078">
        <w:rPr>
          <w:sz w:val="24"/>
          <w:szCs w:val="24"/>
        </w:rPr>
        <w:t>Металлопрокат</w:t>
      </w:r>
      <w:r w:rsidR="004E144D" w:rsidRPr="00CB6078">
        <w:rPr>
          <w:sz w:val="24"/>
          <w:szCs w:val="24"/>
        </w:rPr>
        <w:t xml:space="preserve"> долж</w:t>
      </w:r>
      <w:r w:rsidR="00620938" w:rsidRPr="00CB6078">
        <w:rPr>
          <w:sz w:val="24"/>
          <w:szCs w:val="24"/>
        </w:rPr>
        <w:t>е</w:t>
      </w:r>
      <w:r w:rsidR="004E144D" w:rsidRPr="00CB6078">
        <w:rPr>
          <w:sz w:val="24"/>
          <w:szCs w:val="24"/>
        </w:rPr>
        <w:t>н с</w:t>
      </w:r>
      <w:r w:rsidR="00612811" w:rsidRPr="00CB6078">
        <w:rPr>
          <w:sz w:val="24"/>
          <w:szCs w:val="24"/>
        </w:rPr>
        <w:t>оответствовать требованиям «Правил устройства электроустановок» (ПУЭ) (7-е издание) и тр</w:t>
      </w:r>
      <w:r w:rsidR="00732C5D" w:rsidRPr="00CB6078">
        <w:rPr>
          <w:sz w:val="24"/>
          <w:szCs w:val="24"/>
        </w:rPr>
        <w:t>ебованиям</w:t>
      </w:r>
      <w:r w:rsidR="00612811" w:rsidRPr="00CB6078">
        <w:rPr>
          <w:sz w:val="24"/>
          <w:szCs w:val="24"/>
        </w:rPr>
        <w:t>:</w:t>
      </w:r>
    </w:p>
    <w:p w:rsidR="00F92D7E" w:rsidRPr="00CB6078" w:rsidRDefault="0087238D" w:rsidP="005D0D4D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b/>
          <w:sz w:val="24"/>
          <w:szCs w:val="24"/>
          <w:u w:val="single"/>
        </w:rPr>
      </w:pPr>
      <w:r w:rsidRPr="00CB6078">
        <w:rPr>
          <w:sz w:val="24"/>
          <w:szCs w:val="24"/>
        </w:rPr>
        <w:t xml:space="preserve"> </w:t>
      </w:r>
      <w:r w:rsidR="002F1115" w:rsidRPr="008D0E39">
        <w:rPr>
          <w:b/>
          <w:sz w:val="24"/>
          <w:szCs w:val="24"/>
          <w:u w:val="single"/>
        </w:rPr>
        <w:t xml:space="preserve"> ГОСТ 2590-88 «Прокат стальной горячекатаный круглый. </w:t>
      </w:r>
      <w:proofErr w:type="spellStart"/>
      <w:r w:rsidR="002F1115">
        <w:rPr>
          <w:b/>
          <w:sz w:val="24"/>
          <w:szCs w:val="24"/>
          <w:u w:val="single"/>
          <w:lang w:val="en-US"/>
        </w:rPr>
        <w:t>Сортамент</w:t>
      </w:r>
      <w:proofErr w:type="spellEnd"/>
      <w:r w:rsidR="002F1115">
        <w:rPr>
          <w:b/>
          <w:sz w:val="24"/>
          <w:szCs w:val="24"/>
          <w:u w:val="single"/>
          <w:lang w:val="en-US"/>
        </w:rPr>
        <w:t>»</w:t>
      </w:r>
      <w:r w:rsidR="00E36A51" w:rsidRPr="00CB6078">
        <w:rPr>
          <w:b/>
          <w:sz w:val="24"/>
          <w:szCs w:val="24"/>
          <w:u w:val="single"/>
          <w:lang w:val="en-US"/>
        </w:rPr>
        <w:t>;</w:t>
      </w:r>
    </w:p>
    <w:p w:rsidR="00F612AC" w:rsidRPr="00CB6078" w:rsidRDefault="00F92D7E" w:rsidP="00F612AC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</w:t>
      </w:r>
      <w:r w:rsidR="00F612AC" w:rsidRPr="00CB6078">
        <w:rPr>
          <w:sz w:val="24"/>
          <w:szCs w:val="24"/>
        </w:rPr>
        <w:t>.</w:t>
      </w:r>
    </w:p>
    <w:p w:rsidR="00612811" w:rsidRPr="00CB6078" w:rsidRDefault="00843900" w:rsidP="00843900">
      <w:pPr>
        <w:tabs>
          <w:tab w:val="left" w:pos="0"/>
          <w:tab w:val="left" w:pos="851"/>
          <w:tab w:val="left" w:pos="1134"/>
        </w:tabs>
        <w:spacing w:line="276" w:lineRule="auto"/>
        <w:ind w:left="1135" w:firstLine="0"/>
        <w:rPr>
          <w:sz w:val="24"/>
          <w:szCs w:val="24"/>
        </w:rPr>
      </w:pPr>
      <w:r w:rsidRPr="00CB6078">
        <w:rPr>
          <w:sz w:val="24"/>
          <w:szCs w:val="24"/>
        </w:rPr>
        <w:lastRenderedPageBreak/>
        <w:t xml:space="preserve">2.4. </w:t>
      </w:r>
      <w:r w:rsidR="00612811" w:rsidRPr="00CB6078">
        <w:rPr>
          <w:sz w:val="24"/>
          <w:szCs w:val="24"/>
        </w:rPr>
        <w:t>Упаковка, транспортирование, условия и сроки хранения.</w:t>
      </w:r>
    </w:p>
    <w:p w:rsidR="00716719" w:rsidRPr="00CB6078" w:rsidRDefault="006004FC" w:rsidP="00706A47">
      <w:pPr>
        <w:spacing w:line="276" w:lineRule="auto"/>
        <w:ind w:firstLine="709"/>
        <w:rPr>
          <w:sz w:val="24"/>
          <w:szCs w:val="24"/>
        </w:rPr>
      </w:pPr>
      <w:proofErr w:type="gramStart"/>
      <w:r w:rsidRPr="00CB6078">
        <w:rPr>
          <w:sz w:val="24"/>
          <w:szCs w:val="24"/>
        </w:rPr>
        <w:t>Упаковка,</w:t>
      </w:r>
      <w:r w:rsidR="00E5567C" w:rsidRPr="00CB6078">
        <w:rPr>
          <w:sz w:val="24"/>
          <w:szCs w:val="24"/>
        </w:rPr>
        <w:t xml:space="preserve"> маркировка, </w:t>
      </w:r>
      <w:r w:rsidR="002E6C8A" w:rsidRPr="00CB6078">
        <w:rPr>
          <w:sz w:val="24"/>
          <w:szCs w:val="24"/>
        </w:rPr>
        <w:t>транспортирование</w:t>
      </w:r>
      <w:r w:rsidRPr="00CB6078">
        <w:rPr>
          <w:sz w:val="24"/>
          <w:szCs w:val="24"/>
        </w:rPr>
        <w:t>,</w:t>
      </w:r>
      <w:r w:rsidR="002E6C8A" w:rsidRPr="00CB6078">
        <w:rPr>
          <w:sz w:val="24"/>
          <w:szCs w:val="24"/>
        </w:rPr>
        <w:t xml:space="preserve"> </w:t>
      </w:r>
      <w:r w:rsidRPr="00CB6078">
        <w:rPr>
          <w:sz w:val="24"/>
          <w:szCs w:val="24"/>
        </w:rPr>
        <w:t xml:space="preserve">условия и сроки хранения </w:t>
      </w:r>
      <w:r w:rsidR="00620938" w:rsidRPr="00CB6078">
        <w:rPr>
          <w:sz w:val="24"/>
          <w:szCs w:val="24"/>
        </w:rPr>
        <w:t>металлопроката</w:t>
      </w:r>
      <w:r w:rsidR="00EC05CC" w:rsidRPr="00CB6078">
        <w:rPr>
          <w:sz w:val="24"/>
          <w:szCs w:val="24"/>
        </w:rPr>
        <w:t xml:space="preserve"> </w:t>
      </w:r>
      <w:r w:rsidR="002E6C8A" w:rsidRPr="00CB6078">
        <w:rPr>
          <w:sz w:val="24"/>
          <w:szCs w:val="24"/>
        </w:rPr>
        <w:t xml:space="preserve">должны соответствовать требованиям, указанным в технических условиях изготовителя </w:t>
      </w:r>
      <w:r w:rsidR="00620938" w:rsidRPr="00CB6078">
        <w:rPr>
          <w:sz w:val="24"/>
          <w:szCs w:val="24"/>
        </w:rPr>
        <w:t>металлопроката</w:t>
      </w:r>
      <w:r w:rsidRPr="00CB6078">
        <w:rPr>
          <w:sz w:val="24"/>
          <w:szCs w:val="24"/>
        </w:rPr>
        <w:t>,</w:t>
      </w:r>
      <w:r w:rsidR="00767806" w:rsidRPr="00CB6078">
        <w:rPr>
          <w:sz w:val="24"/>
          <w:szCs w:val="24"/>
        </w:rPr>
        <w:t xml:space="preserve"> </w:t>
      </w:r>
      <w:r w:rsidR="00612811" w:rsidRPr="00CB6078">
        <w:rPr>
          <w:sz w:val="24"/>
          <w:szCs w:val="24"/>
        </w:rPr>
        <w:t>ГОСТ 14192</w:t>
      </w:r>
      <w:r w:rsidR="002E6C8A" w:rsidRPr="00CB6078">
        <w:rPr>
          <w:sz w:val="24"/>
          <w:szCs w:val="24"/>
        </w:rPr>
        <w:t xml:space="preserve"> </w:t>
      </w:r>
      <w:r w:rsidR="00C4476E" w:rsidRPr="00CB6078">
        <w:rPr>
          <w:sz w:val="24"/>
          <w:szCs w:val="24"/>
        </w:rPr>
        <w:t>–</w:t>
      </w:r>
      <w:r w:rsidR="002E6C8A" w:rsidRPr="00CB6078">
        <w:rPr>
          <w:sz w:val="24"/>
          <w:szCs w:val="24"/>
        </w:rPr>
        <w:t xml:space="preserve"> 96</w:t>
      </w:r>
      <w:r w:rsidR="00C4476E" w:rsidRPr="00CB6078">
        <w:rPr>
          <w:sz w:val="24"/>
          <w:szCs w:val="24"/>
        </w:rPr>
        <w:t xml:space="preserve">, </w:t>
      </w:r>
      <w:r w:rsidR="00134051" w:rsidRPr="00CB6078">
        <w:rPr>
          <w:sz w:val="24"/>
          <w:szCs w:val="24"/>
        </w:rPr>
        <w:t xml:space="preserve">ГОСТ 7566-94, </w:t>
      </w:r>
      <w:r w:rsidR="007D1AD9" w:rsidRPr="00CB6078">
        <w:rPr>
          <w:sz w:val="24"/>
          <w:szCs w:val="24"/>
        </w:rPr>
        <w:t xml:space="preserve">ГОСТ </w:t>
      </w:r>
      <w:r w:rsidR="00BD7275" w:rsidRPr="00CB6078">
        <w:rPr>
          <w:sz w:val="24"/>
          <w:szCs w:val="24"/>
        </w:rPr>
        <w:t>перечисленных в п.2</w:t>
      </w:r>
      <w:r w:rsidR="00AA7E8E" w:rsidRPr="00CB6078">
        <w:rPr>
          <w:sz w:val="24"/>
          <w:szCs w:val="24"/>
        </w:rPr>
        <w:t>.</w:t>
      </w:r>
      <w:r w:rsidR="00EE174C" w:rsidRPr="00CB6078">
        <w:rPr>
          <w:sz w:val="24"/>
          <w:szCs w:val="24"/>
        </w:rPr>
        <w:t>3</w:t>
      </w:r>
      <w:r w:rsidR="00AA7E8E" w:rsidRPr="00CB6078">
        <w:rPr>
          <w:sz w:val="24"/>
          <w:szCs w:val="24"/>
        </w:rPr>
        <w:t xml:space="preserve"> данного ТЗ</w:t>
      </w:r>
      <w:r w:rsidR="007D1AD9" w:rsidRPr="00CB6078">
        <w:rPr>
          <w:sz w:val="24"/>
          <w:szCs w:val="24"/>
        </w:rPr>
        <w:t xml:space="preserve"> </w:t>
      </w:r>
      <w:r w:rsidR="002E6C8A" w:rsidRPr="00CB6078">
        <w:rPr>
          <w:sz w:val="24"/>
          <w:szCs w:val="24"/>
        </w:rPr>
        <w:t>или соответствующих МЭК</w:t>
      </w:r>
      <w:r w:rsidR="00612811" w:rsidRPr="00CB6078">
        <w:rPr>
          <w:sz w:val="24"/>
          <w:szCs w:val="24"/>
        </w:rPr>
        <w:t>.</w:t>
      </w:r>
      <w:proofErr w:type="gramEnd"/>
      <w:r w:rsidR="00612811" w:rsidRPr="00CB6078">
        <w:rPr>
          <w:sz w:val="24"/>
          <w:szCs w:val="24"/>
        </w:rPr>
        <w:t xml:space="preserve"> </w:t>
      </w:r>
      <w:r w:rsidR="003A2F10" w:rsidRPr="00CB6078">
        <w:rPr>
          <w:sz w:val="24"/>
          <w:szCs w:val="24"/>
        </w:rPr>
        <w:t xml:space="preserve">Погрузочно-разгрузочные работы должны производиться в соответствии с требованиями ГОСТ 12.3.009-76. </w:t>
      </w:r>
      <w:r w:rsidR="00612811" w:rsidRPr="00CB6078">
        <w:rPr>
          <w:sz w:val="24"/>
          <w:szCs w:val="24"/>
        </w:rPr>
        <w:t xml:space="preserve">Порядок отгрузки, специальные требования к таре и упаковке должны быть определены в договоре на поставку </w:t>
      </w:r>
      <w:r w:rsidR="00D475AF" w:rsidRPr="00CB6078">
        <w:rPr>
          <w:sz w:val="24"/>
          <w:szCs w:val="24"/>
        </w:rPr>
        <w:t>продукции</w:t>
      </w:r>
      <w:r w:rsidR="00612811" w:rsidRPr="00CB6078">
        <w:rPr>
          <w:sz w:val="24"/>
          <w:szCs w:val="24"/>
        </w:rPr>
        <w:t>.</w:t>
      </w:r>
    </w:p>
    <w:p w:rsidR="00ED644C" w:rsidRPr="00CB6078" w:rsidRDefault="00384D9C" w:rsidP="005B2A00">
      <w:pPr>
        <w:spacing w:line="276" w:lineRule="auto"/>
        <w:ind w:firstLine="709"/>
        <w:rPr>
          <w:sz w:val="24"/>
          <w:szCs w:val="24"/>
        </w:rPr>
      </w:pPr>
      <w:r w:rsidRPr="00CB6078">
        <w:rPr>
          <w:sz w:val="24"/>
          <w:szCs w:val="24"/>
        </w:rPr>
        <w:t>Правила приемки</w:t>
      </w:r>
      <w:r w:rsidR="00C4476E" w:rsidRPr="00CB6078">
        <w:rPr>
          <w:sz w:val="24"/>
          <w:szCs w:val="24"/>
        </w:rPr>
        <w:t xml:space="preserve"> </w:t>
      </w:r>
      <w:r w:rsidR="00620938" w:rsidRPr="00CB6078">
        <w:rPr>
          <w:sz w:val="24"/>
          <w:szCs w:val="24"/>
        </w:rPr>
        <w:t>металлопроката</w:t>
      </w:r>
      <w:r w:rsidRPr="00CB6078">
        <w:rPr>
          <w:sz w:val="24"/>
          <w:szCs w:val="24"/>
        </w:rPr>
        <w:t xml:space="preserve"> должны соответствовать требованиям </w:t>
      </w:r>
      <w:r w:rsidR="00D45268" w:rsidRPr="00CB6078">
        <w:rPr>
          <w:sz w:val="24"/>
          <w:szCs w:val="24"/>
        </w:rPr>
        <w:t xml:space="preserve">ГОСТ 7566-94, </w:t>
      </w:r>
      <w:r w:rsidR="00BD7275" w:rsidRPr="00CB6078">
        <w:rPr>
          <w:sz w:val="24"/>
          <w:szCs w:val="24"/>
        </w:rPr>
        <w:t>ГОСТ перечисленным в п.2</w:t>
      </w:r>
      <w:r w:rsidR="005E4351" w:rsidRPr="00CB6078">
        <w:rPr>
          <w:sz w:val="24"/>
          <w:szCs w:val="24"/>
        </w:rPr>
        <w:t>.</w:t>
      </w:r>
      <w:r w:rsidR="00EE174C" w:rsidRPr="00CB6078">
        <w:rPr>
          <w:sz w:val="24"/>
          <w:szCs w:val="24"/>
        </w:rPr>
        <w:t>3</w:t>
      </w:r>
      <w:r w:rsidR="005E4351" w:rsidRPr="00CB6078">
        <w:rPr>
          <w:sz w:val="24"/>
          <w:szCs w:val="24"/>
        </w:rPr>
        <w:t xml:space="preserve"> данного ТЗ</w:t>
      </w:r>
      <w:r w:rsidR="00D37612" w:rsidRPr="00CB6078">
        <w:rPr>
          <w:sz w:val="24"/>
          <w:szCs w:val="24"/>
        </w:rPr>
        <w:t>.</w:t>
      </w:r>
    </w:p>
    <w:p w:rsidR="00DE0EA0" w:rsidRPr="00CB6078" w:rsidRDefault="00F92D7E" w:rsidP="00F64478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>Способ у</w:t>
      </w:r>
      <w:r w:rsidR="00497866" w:rsidRPr="00CB6078">
        <w:rPr>
          <w:szCs w:val="24"/>
        </w:rPr>
        <w:t>кладк</w:t>
      </w:r>
      <w:r w:rsidRPr="00CB6078">
        <w:rPr>
          <w:szCs w:val="24"/>
        </w:rPr>
        <w:t>и</w:t>
      </w:r>
      <w:r w:rsidR="00497866" w:rsidRPr="00CB6078">
        <w:rPr>
          <w:szCs w:val="24"/>
        </w:rPr>
        <w:t xml:space="preserve"> и транспортировк</w:t>
      </w:r>
      <w:r w:rsidRPr="00CB6078">
        <w:rPr>
          <w:szCs w:val="24"/>
        </w:rPr>
        <w:t>и</w:t>
      </w:r>
      <w:r w:rsidR="00497866" w:rsidRPr="00CB6078">
        <w:rPr>
          <w:szCs w:val="24"/>
        </w:rPr>
        <w:t xml:space="preserve"> </w:t>
      </w:r>
      <w:r w:rsidR="00620938" w:rsidRPr="00CB6078">
        <w:rPr>
          <w:szCs w:val="24"/>
        </w:rPr>
        <w:t>металлопроката</w:t>
      </w:r>
      <w:r w:rsidR="00497866" w:rsidRPr="00CB6078">
        <w:rPr>
          <w:szCs w:val="24"/>
        </w:rPr>
        <w:t xml:space="preserve"> долж</w:t>
      </w:r>
      <w:r w:rsidRPr="00CB6078">
        <w:rPr>
          <w:szCs w:val="24"/>
        </w:rPr>
        <w:t>е</w:t>
      </w:r>
      <w:r w:rsidR="00497866" w:rsidRPr="00CB6078">
        <w:rPr>
          <w:szCs w:val="24"/>
        </w:rPr>
        <w:t xml:space="preserve">н предотвратить </w:t>
      </w:r>
      <w:r w:rsidR="00620938" w:rsidRPr="00CB6078">
        <w:rPr>
          <w:szCs w:val="24"/>
        </w:rPr>
        <w:t>его</w:t>
      </w:r>
      <w:r w:rsidR="00497866" w:rsidRPr="00CB6078">
        <w:rPr>
          <w:szCs w:val="24"/>
        </w:rPr>
        <w:t xml:space="preserve"> повреждение или порчу во время перевозки</w:t>
      </w:r>
      <w:r w:rsidRPr="00CB6078">
        <w:rPr>
          <w:szCs w:val="24"/>
        </w:rPr>
        <w:t xml:space="preserve"> и погрузке/разгрузке, а также воздействие осадков во время перевозки и при открытом хранении</w:t>
      </w:r>
      <w:r w:rsidR="00DE0EA0" w:rsidRPr="00CB6078">
        <w:rPr>
          <w:szCs w:val="24"/>
        </w:rPr>
        <w:t>.</w:t>
      </w:r>
    </w:p>
    <w:p w:rsidR="00CC3003" w:rsidRPr="00CB6078" w:rsidRDefault="00CC3003" w:rsidP="00F64478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 xml:space="preserve">Упаковка </w:t>
      </w:r>
      <w:r w:rsidR="00620938" w:rsidRPr="00CB6078">
        <w:rPr>
          <w:szCs w:val="24"/>
        </w:rPr>
        <w:t>металлопроката</w:t>
      </w:r>
      <w:r w:rsidRPr="00CB6078">
        <w:rPr>
          <w:szCs w:val="24"/>
        </w:rPr>
        <w:t xml:space="preserve"> должна производиться в соответствии с требованиями нормативно-технической документации на конкретные типы </w:t>
      </w:r>
      <w:r w:rsidR="00620938" w:rsidRPr="00CB6078">
        <w:rPr>
          <w:szCs w:val="24"/>
        </w:rPr>
        <w:t>металлопроката</w:t>
      </w:r>
      <w:r w:rsidRPr="00CB6078">
        <w:rPr>
          <w:szCs w:val="24"/>
        </w:rPr>
        <w:t>.</w:t>
      </w:r>
    </w:p>
    <w:p w:rsidR="0024201B" w:rsidRPr="00CB6078" w:rsidRDefault="00843900" w:rsidP="00843900">
      <w:pPr>
        <w:pStyle w:val="BodyText21"/>
        <w:tabs>
          <w:tab w:val="left" w:pos="0"/>
          <w:tab w:val="left" w:pos="1134"/>
        </w:tabs>
        <w:spacing w:line="276" w:lineRule="auto"/>
        <w:ind w:firstLine="0"/>
        <w:rPr>
          <w:szCs w:val="24"/>
        </w:rPr>
      </w:pPr>
      <w:r w:rsidRPr="00CB6078">
        <w:rPr>
          <w:szCs w:val="24"/>
        </w:rPr>
        <w:tab/>
        <w:t>2.5.</w:t>
      </w:r>
      <w:r w:rsidR="0024201B" w:rsidRPr="00CB6078">
        <w:rPr>
          <w:szCs w:val="24"/>
        </w:rPr>
        <w:t xml:space="preserve">Каждая партия </w:t>
      </w:r>
      <w:r w:rsidR="00620938" w:rsidRPr="00CB6078">
        <w:rPr>
          <w:szCs w:val="24"/>
        </w:rPr>
        <w:t>металлопроката</w:t>
      </w:r>
      <w:r w:rsidR="0024201B" w:rsidRPr="00CB6078">
        <w:rPr>
          <w:szCs w:val="24"/>
        </w:rPr>
        <w:t xml:space="preserve"> должна подвергаться приемо-сдаточным испытаниям </w:t>
      </w:r>
      <w:r w:rsidR="00C07D2C" w:rsidRPr="00CB6078">
        <w:rPr>
          <w:szCs w:val="24"/>
        </w:rPr>
        <w:t xml:space="preserve">в соответствие с </w:t>
      </w:r>
      <w:r w:rsidR="00D45268" w:rsidRPr="00CB6078">
        <w:rPr>
          <w:szCs w:val="24"/>
        </w:rPr>
        <w:t xml:space="preserve">ГОСТ 7566-94, </w:t>
      </w:r>
      <w:r w:rsidR="001666F9" w:rsidRPr="00CB6078">
        <w:rPr>
          <w:szCs w:val="24"/>
        </w:rPr>
        <w:t xml:space="preserve">ГОСТ </w:t>
      </w:r>
      <w:proofErr w:type="gramStart"/>
      <w:r w:rsidR="001666F9" w:rsidRPr="00CB6078">
        <w:rPr>
          <w:szCs w:val="24"/>
        </w:rPr>
        <w:t>перечисле</w:t>
      </w:r>
      <w:r w:rsidR="00726353" w:rsidRPr="00CB6078">
        <w:rPr>
          <w:szCs w:val="24"/>
        </w:rPr>
        <w:t>н</w:t>
      </w:r>
      <w:r w:rsidR="00BD7275" w:rsidRPr="00CB6078">
        <w:rPr>
          <w:szCs w:val="24"/>
        </w:rPr>
        <w:t>ных</w:t>
      </w:r>
      <w:proofErr w:type="gramEnd"/>
      <w:r w:rsidR="00BD7275" w:rsidRPr="00CB6078">
        <w:rPr>
          <w:szCs w:val="24"/>
        </w:rPr>
        <w:t xml:space="preserve"> в п.2</w:t>
      </w:r>
      <w:r w:rsidR="001666F9" w:rsidRPr="00CB6078">
        <w:rPr>
          <w:szCs w:val="24"/>
        </w:rPr>
        <w:t>.</w:t>
      </w:r>
      <w:r w:rsidR="00EE174C" w:rsidRPr="00CB6078">
        <w:rPr>
          <w:szCs w:val="24"/>
        </w:rPr>
        <w:t>3</w:t>
      </w:r>
      <w:r w:rsidR="001666F9" w:rsidRPr="00CB6078">
        <w:rPr>
          <w:szCs w:val="24"/>
        </w:rPr>
        <w:t xml:space="preserve"> данного ТЗ</w:t>
      </w:r>
      <w:r w:rsidR="00DE0EA0" w:rsidRPr="00CB6078">
        <w:rPr>
          <w:szCs w:val="24"/>
        </w:rPr>
        <w:t>.</w:t>
      </w:r>
    </w:p>
    <w:p w:rsidR="00AC31A0" w:rsidRPr="00CB6078" w:rsidRDefault="00843900" w:rsidP="00F92D7E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ab/>
        <w:t>2.6</w:t>
      </w:r>
      <w:r w:rsidR="00AC31A0" w:rsidRPr="00CB6078">
        <w:rPr>
          <w:szCs w:val="24"/>
        </w:rPr>
        <w:t xml:space="preserve">. </w:t>
      </w:r>
      <w:r w:rsidR="00F92D7E" w:rsidRPr="00CB6078">
        <w:rPr>
          <w:szCs w:val="24"/>
        </w:rPr>
        <w:t>Срок изготовления металлопроката должен быть не более полугода от момента поставки.</w:t>
      </w:r>
    </w:p>
    <w:p w:rsidR="00612811" w:rsidRPr="00CB6078" w:rsidRDefault="00612811" w:rsidP="00181ED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CB6078">
        <w:rPr>
          <w:b/>
          <w:bCs/>
          <w:sz w:val="26"/>
          <w:szCs w:val="26"/>
        </w:rPr>
        <w:t>Гарантийные обязательства.</w:t>
      </w:r>
    </w:p>
    <w:p w:rsidR="004F4E9E" w:rsidRPr="00CB6078" w:rsidRDefault="00612811" w:rsidP="006E14EB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Гарантия на поставляем</w:t>
      </w:r>
      <w:r w:rsidR="00E32076" w:rsidRPr="00CB6078">
        <w:rPr>
          <w:sz w:val="24"/>
          <w:szCs w:val="24"/>
        </w:rPr>
        <w:t>ый</w:t>
      </w:r>
      <w:r w:rsidRPr="00CB6078">
        <w:rPr>
          <w:sz w:val="24"/>
          <w:szCs w:val="24"/>
        </w:rPr>
        <w:t xml:space="preserve"> </w:t>
      </w:r>
      <w:r w:rsidR="00E32076" w:rsidRPr="00CB6078">
        <w:rPr>
          <w:sz w:val="24"/>
          <w:szCs w:val="24"/>
        </w:rPr>
        <w:t>металлопрокат</w:t>
      </w:r>
      <w:r w:rsidR="009465AC" w:rsidRPr="00CB6078">
        <w:rPr>
          <w:sz w:val="24"/>
          <w:szCs w:val="24"/>
        </w:rPr>
        <w:t xml:space="preserve"> </w:t>
      </w:r>
      <w:r w:rsidRPr="00CB6078">
        <w:rPr>
          <w:sz w:val="24"/>
          <w:szCs w:val="24"/>
        </w:rPr>
        <w:t xml:space="preserve">должна распространяться не менее чем на </w:t>
      </w:r>
      <w:r w:rsidR="00E32076" w:rsidRPr="00CB6078">
        <w:rPr>
          <w:sz w:val="24"/>
          <w:szCs w:val="24"/>
        </w:rPr>
        <w:t>36</w:t>
      </w:r>
      <w:r w:rsidRPr="00CB6078">
        <w:rPr>
          <w:sz w:val="24"/>
          <w:szCs w:val="24"/>
        </w:rPr>
        <w:t xml:space="preserve"> месяц</w:t>
      </w:r>
      <w:r w:rsidR="00354A6F" w:rsidRPr="00CB6078">
        <w:rPr>
          <w:sz w:val="24"/>
          <w:szCs w:val="24"/>
        </w:rPr>
        <w:t>ев</w:t>
      </w:r>
      <w:r w:rsidRPr="00CB6078">
        <w:rPr>
          <w:sz w:val="24"/>
          <w:szCs w:val="24"/>
        </w:rPr>
        <w:t>. Время начала исчисления</w:t>
      </w:r>
      <w:r w:rsidR="00E32076" w:rsidRPr="00CB6078">
        <w:rPr>
          <w:sz w:val="24"/>
          <w:szCs w:val="24"/>
        </w:rPr>
        <w:t xml:space="preserve"> гарантийного срока – с момента</w:t>
      </w:r>
      <w:r w:rsidR="009465AC" w:rsidRPr="00CB6078">
        <w:rPr>
          <w:sz w:val="24"/>
          <w:szCs w:val="24"/>
        </w:rPr>
        <w:t xml:space="preserve"> </w:t>
      </w:r>
      <w:r w:rsidR="00DA1CF8" w:rsidRPr="00CB6078">
        <w:rPr>
          <w:sz w:val="24"/>
          <w:szCs w:val="24"/>
        </w:rPr>
        <w:t>поставки</w:t>
      </w:r>
      <w:r w:rsidR="00E32076" w:rsidRPr="00CB6078">
        <w:rPr>
          <w:sz w:val="24"/>
          <w:szCs w:val="24"/>
        </w:rPr>
        <w:t xml:space="preserve"> металлопроката</w:t>
      </w:r>
      <w:r w:rsidRPr="00CB6078">
        <w:rPr>
          <w:sz w:val="24"/>
          <w:szCs w:val="24"/>
        </w:rPr>
        <w:t xml:space="preserve">. Поставщик должен за свой счет  и  сроки, согласованные с </w:t>
      </w:r>
      <w:r w:rsidR="003B57E2" w:rsidRPr="00CB6078">
        <w:rPr>
          <w:sz w:val="24"/>
          <w:szCs w:val="24"/>
        </w:rPr>
        <w:t>покупателем</w:t>
      </w:r>
      <w:r w:rsidR="00310587" w:rsidRPr="00CB6078">
        <w:rPr>
          <w:sz w:val="24"/>
          <w:szCs w:val="24"/>
        </w:rPr>
        <w:t>, устранять любые дефекты</w:t>
      </w:r>
      <w:r w:rsidRPr="00CB6078">
        <w:rPr>
          <w:sz w:val="24"/>
          <w:szCs w:val="24"/>
        </w:rPr>
        <w:t xml:space="preserve">, выявленные в период гарантийного срока. В случае выхода </w:t>
      </w:r>
      <w:r w:rsidR="00E32076" w:rsidRPr="00CB6078">
        <w:rPr>
          <w:sz w:val="24"/>
          <w:szCs w:val="24"/>
        </w:rPr>
        <w:t>металлопроката</w:t>
      </w:r>
      <w:r w:rsidR="00310587" w:rsidRPr="00CB6078">
        <w:rPr>
          <w:sz w:val="24"/>
          <w:szCs w:val="24"/>
        </w:rPr>
        <w:t xml:space="preserve"> </w:t>
      </w:r>
      <w:r w:rsidRPr="00CB6078">
        <w:rPr>
          <w:sz w:val="24"/>
          <w:szCs w:val="24"/>
        </w:rPr>
        <w:t>из строя</w:t>
      </w:r>
      <w:r w:rsidR="00310587" w:rsidRPr="00CB6078">
        <w:rPr>
          <w:sz w:val="24"/>
          <w:szCs w:val="24"/>
        </w:rPr>
        <w:t>, П</w:t>
      </w:r>
      <w:r w:rsidRPr="00CB6078">
        <w:rPr>
          <w:sz w:val="24"/>
          <w:szCs w:val="24"/>
        </w:rPr>
        <w:t xml:space="preserve">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</w:t>
      </w:r>
      <w:r w:rsidR="00094AC3" w:rsidRPr="00CB6078">
        <w:rPr>
          <w:sz w:val="24"/>
          <w:szCs w:val="24"/>
        </w:rPr>
        <w:t>5 календарных</w:t>
      </w:r>
      <w:r w:rsidRPr="00CB6078">
        <w:rPr>
          <w:sz w:val="24"/>
          <w:szCs w:val="24"/>
        </w:rPr>
        <w:t xml:space="preserve"> дней со дня получения письменного извещения </w:t>
      </w:r>
      <w:r w:rsidR="003B57E2" w:rsidRPr="00CB6078">
        <w:rPr>
          <w:sz w:val="24"/>
          <w:szCs w:val="24"/>
        </w:rPr>
        <w:t>Покупателя</w:t>
      </w:r>
      <w:r w:rsidRPr="00CB6078">
        <w:rPr>
          <w:sz w:val="24"/>
          <w:szCs w:val="24"/>
        </w:rPr>
        <w:t>. Гарантийный срок в этом случае продлевается соответственно на период устранения дефектов.</w:t>
      </w:r>
    </w:p>
    <w:p w:rsidR="00590397" w:rsidRPr="00CB6078" w:rsidRDefault="00590397" w:rsidP="006E14EB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612811" w:rsidRPr="00CB6078" w:rsidRDefault="00EA00A8" w:rsidP="00181ED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 w:rsidRPr="00CB6078">
        <w:rPr>
          <w:b/>
          <w:bCs/>
          <w:sz w:val="26"/>
          <w:szCs w:val="26"/>
        </w:rPr>
        <w:t xml:space="preserve">Требования к надежности и </w:t>
      </w:r>
      <w:r w:rsidR="00612811" w:rsidRPr="00CB6078">
        <w:rPr>
          <w:b/>
          <w:bCs/>
          <w:sz w:val="26"/>
          <w:szCs w:val="26"/>
        </w:rPr>
        <w:t xml:space="preserve">живучести </w:t>
      </w:r>
      <w:r w:rsidR="000D4FD2" w:rsidRPr="00CB6078">
        <w:rPr>
          <w:b/>
          <w:bCs/>
          <w:sz w:val="26"/>
          <w:szCs w:val="26"/>
        </w:rPr>
        <w:t>продукции</w:t>
      </w:r>
      <w:r w:rsidR="00612811" w:rsidRPr="00CB6078">
        <w:rPr>
          <w:b/>
          <w:bCs/>
          <w:sz w:val="26"/>
          <w:szCs w:val="26"/>
        </w:rPr>
        <w:t>.</w:t>
      </w:r>
    </w:p>
    <w:p w:rsidR="00612811" w:rsidRPr="00CB6078" w:rsidRDefault="00BD2843" w:rsidP="00612811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М</w:t>
      </w:r>
      <w:r w:rsidR="00E32076" w:rsidRPr="00CB6078">
        <w:rPr>
          <w:sz w:val="24"/>
          <w:szCs w:val="24"/>
        </w:rPr>
        <w:t>еталлопрокат</w:t>
      </w:r>
      <w:r w:rsidR="00DD2421" w:rsidRPr="00CB6078">
        <w:rPr>
          <w:sz w:val="24"/>
          <w:szCs w:val="24"/>
        </w:rPr>
        <w:t xml:space="preserve"> долж</w:t>
      </w:r>
      <w:r w:rsidR="00E32076" w:rsidRPr="00CB6078">
        <w:rPr>
          <w:sz w:val="24"/>
          <w:szCs w:val="24"/>
        </w:rPr>
        <w:t>е</w:t>
      </w:r>
      <w:r w:rsidR="00DD2421" w:rsidRPr="00CB6078">
        <w:rPr>
          <w:sz w:val="24"/>
          <w:szCs w:val="24"/>
        </w:rPr>
        <w:t xml:space="preserve">н обеспечивать эксплуатационные показатели </w:t>
      </w:r>
      <w:r w:rsidR="00612811" w:rsidRPr="00CB6078">
        <w:rPr>
          <w:sz w:val="24"/>
          <w:szCs w:val="24"/>
        </w:rPr>
        <w:t xml:space="preserve">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</w:t>
      </w:r>
      <w:r w:rsidR="00CB793D" w:rsidRPr="00CB6078">
        <w:rPr>
          <w:sz w:val="24"/>
          <w:szCs w:val="24"/>
        </w:rPr>
        <w:t>30</w:t>
      </w:r>
      <w:r w:rsidR="00866AD0" w:rsidRPr="00CB6078">
        <w:rPr>
          <w:sz w:val="24"/>
          <w:szCs w:val="24"/>
        </w:rPr>
        <w:t xml:space="preserve"> лет</w:t>
      </w:r>
      <w:r w:rsidR="00612811" w:rsidRPr="00CB6078">
        <w:rPr>
          <w:sz w:val="24"/>
          <w:szCs w:val="24"/>
        </w:rPr>
        <w:t>.</w:t>
      </w:r>
    </w:p>
    <w:p w:rsidR="00612811" w:rsidRPr="00CB6078" w:rsidRDefault="006004FC" w:rsidP="00181ED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CB6078">
        <w:rPr>
          <w:b/>
          <w:bCs/>
          <w:sz w:val="26"/>
          <w:szCs w:val="26"/>
        </w:rPr>
        <w:t>Маркировка, с</w:t>
      </w:r>
      <w:r w:rsidR="00612811" w:rsidRPr="00CB6078">
        <w:rPr>
          <w:b/>
          <w:bCs/>
          <w:sz w:val="26"/>
          <w:szCs w:val="26"/>
        </w:rPr>
        <w:t>остав технической и эксплуатационной  документации.</w:t>
      </w:r>
    </w:p>
    <w:p w:rsidR="00F92D7E" w:rsidRPr="00CB6078" w:rsidRDefault="00F92D7E" w:rsidP="00F92D7E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>В комплект поставки металлопроката должн</w:t>
      </w:r>
      <w:r w:rsidR="00170159" w:rsidRPr="00CB6078">
        <w:rPr>
          <w:szCs w:val="24"/>
        </w:rPr>
        <w:t>ы</w:t>
      </w:r>
      <w:r w:rsidRPr="00CB6078">
        <w:rPr>
          <w:szCs w:val="24"/>
        </w:rPr>
        <w:t xml:space="preserve"> входить</w:t>
      </w:r>
      <w:r w:rsidR="00170159" w:rsidRPr="00CB6078">
        <w:rPr>
          <w:szCs w:val="24"/>
        </w:rPr>
        <w:t xml:space="preserve"> документы</w:t>
      </w:r>
      <w:r w:rsidRPr="00CB6078">
        <w:rPr>
          <w:szCs w:val="24"/>
        </w:rPr>
        <w:t xml:space="preserve">: </w:t>
      </w:r>
    </w:p>
    <w:p w:rsidR="00F92D7E" w:rsidRPr="00CB6078" w:rsidRDefault="00F92D7E" w:rsidP="00F92D7E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>- паспорт по нормативной документации, утвержденной в установленном порядке;</w:t>
      </w:r>
    </w:p>
    <w:p w:rsidR="00F92D7E" w:rsidRPr="00CB6078" w:rsidRDefault="00F92D7E" w:rsidP="00F92D7E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>- сертификат соответствия и свидетельство о приемке на поставляемый металлопрокат, на русском языке.</w:t>
      </w:r>
    </w:p>
    <w:p w:rsidR="005A2527" w:rsidRPr="00CB6078" w:rsidRDefault="00C9764E" w:rsidP="00E32076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 xml:space="preserve">Маркировка </w:t>
      </w:r>
      <w:r w:rsidR="00E32076" w:rsidRPr="00CB6078">
        <w:rPr>
          <w:sz w:val="24"/>
          <w:szCs w:val="24"/>
        </w:rPr>
        <w:t>металлопроката</w:t>
      </w:r>
      <w:r w:rsidRPr="00CB6078">
        <w:rPr>
          <w:sz w:val="24"/>
          <w:szCs w:val="24"/>
        </w:rPr>
        <w:t xml:space="preserve"> </w:t>
      </w:r>
      <w:r w:rsidR="00BC5975" w:rsidRPr="00CB6078">
        <w:rPr>
          <w:sz w:val="24"/>
          <w:szCs w:val="24"/>
        </w:rPr>
        <w:t xml:space="preserve">должна соответствовать требованиям </w:t>
      </w:r>
      <w:r w:rsidR="00D93043" w:rsidRPr="00CB6078">
        <w:rPr>
          <w:sz w:val="24"/>
          <w:szCs w:val="24"/>
        </w:rPr>
        <w:t xml:space="preserve">ГОСТ 14192 – 96, </w:t>
      </w:r>
      <w:r w:rsidR="00D45268" w:rsidRPr="00CB6078">
        <w:rPr>
          <w:sz w:val="24"/>
          <w:szCs w:val="24"/>
        </w:rPr>
        <w:t xml:space="preserve">ГОСТ 7566-94, </w:t>
      </w:r>
      <w:r w:rsidR="00EE30A8" w:rsidRPr="00CB6078">
        <w:rPr>
          <w:sz w:val="24"/>
          <w:szCs w:val="24"/>
        </w:rPr>
        <w:t>ГОСТ</w:t>
      </w:r>
      <w:r w:rsidR="00AF6174" w:rsidRPr="00CB6078">
        <w:rPr>
          <w:sz w:val="24"/>
          <w:szCs w:val="24"/>
        </w:rPr>
        <w:t>,</w:t>
      </w:r>
      <w:r w:rsidR="00EE30A8" w:rsidRPr="00CB6078">
        <w:rPr>
          <w:sz w:val="24"/>
          <w:szCs w:val="24"/>
        </w:rPr>
        <w:t xml:space="preserve"> </w:t>
      </w:r>
      <w:proofErr w:type="gramStart"/>
      <w:r w:rsidR="00BD7275" w:rsidRPr="00CB6078">
        <w:rPr>
          <w:sz w:val="24"/>
          <w:szCs w:val="24"/>
        </w:rPr>
        <w:t>перечисленных</w:t>
      </w:r>
      <w:proofErr w:type="gramEnd"/>
      <w:r w:rsidR="00BD7275" w:rsidRPr="00CB6078">
        <w:rPr>
          <w:sz w:val="24"/>
          <w:szCs w:val="24"/>
        </w:rPr>
        <w:t xml:space="preserve"> в п.2</w:t>
      </w:r>
      <w:r w:rsidR="00A45384" w:rsidRPr="00CB6078">
        <w:rPr>
          <w:sz w:val="24"/>
          <w:szCs w:val="24"/>
        </w:rPr>
        <w:t>.</w:t>
      </w:r>
      <w:r w:rsidR="00517643" w:rsidRPr="00CB6078">
        <w:rPr>
          <w:sz w:val="24"/>
          <w:szCs w:val="24"/>
        </w:rPr>
        <w:t>3</w:t>
      </w:r>
      <w:r w:rsidR="00A45384" w:rsidRPr="00CB6078">
        <w:rPr>
          <w:sz w:val="24"/>
          <w:szCs w:val="24"/>
        </w:rPr>
        <w:t xml:space="preserve"> данного ТЗ</w:t>
      </w:r>
      <w:r w:rsidR="00EE30A8" w:rsidRPr="00CB6078">
        <w:rPr>
          <w:sz w:val="24"/>
          <w:szCs w:val="24"/>
        </w:rPr>
        <w:t xml:space="preserve"> </w:t>
      </w:r>
      <w:r w:rsidR="00267155" w:rsidRPr="00CB6078">
        <w:rPr>
          <w:sz w:val="24"/>
          <w:szCs w:val="24"/>
        </w:rPr>
        <w:t>(для конкретного типа номенклатуры)</w:t>
      </w:r>
      <w:r w:rsidR="00E226B0" w:rsidRPr="00CB6078">
        <w:rPr>
          <w:sz w:val="24"/>
          <w:szCs w:val="24"/>
        </w:rPr>
        <w:t>.</w:t>
      </w:r>
      <w:r w:rsidR="00897389" w:rsidRPr="00CB6078">
        <w:rPr>
          <w:sz w:val="24"/>
          <w:szCs w:val="24"/>
        </w:rPr>
        <w:t xml:space="preserve"> Маркировка </w:t>
      </w:r>
      <w:r w:rsidR="00E32076" w:rsidRPr="00CB6078">
        <w:rPr>
          <w:sz w:val="24"/>
          <w:szCs w:val="24"/>
        </w:rPr>
        <w:t>металлопроката</w:t>
      </w:r>
      <w:r w:rsidR="00897389" w:rsidRPr="00CB6078">
        <w:rPr>
          <w:sz w:val="24"/>
          <w:szCs w:val="24"/>
        </w:rPr>
        <w:t>, содержание и способ нанесения ее указывается в стандартах или технических условиях н</w:t>
      </w:r>
      <w:r w:rsidR="007F4188" w:rsidRPr="00CB6078">
        <w:rPr>
          <w:sz w:val="24"/>
          <w:szCs w:val="24"/>
        </w:rPr>
        <w:t>а</w:t>
      </w:r>
      <w:r w:rsidR="00897389" w:rsidRPr="00CB6078">
        <w:rPr>
          <w:sz w:val="24"/>
          <w:szCs w:val="24"/>
        </w:rPr>
        <w:t xml:space="preserve"> </w:t>
      </w:r>
      <w:r w:rsidR="00E32076" w:rsidRPr="00CB6078">
        <w:rPr>
          <w:sz w:val="24"/>
          <w:szCs w:val="24"/>
        </w:rPr>
        <w:t>металлопрокат</w:t>
      </w:r>
      <w:r w:rsidR="00897389" w:rsidRPr="00CB6078">
        <w:rPr>
          <w:sz w:val="24"/>
          <w:szCs w:val="24"/>
        </w:rPr>
        <w:t xml:space="preserve"> конкретных типов.</w:t>
      </w:r>
    </w:p>
    <w:p w:rsidR="004F4E9E" w:rsidRPr="00CB6078" w:rsidRDefault="004F4E9E" w:rsidP="00716719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 xml:space="preserve">По всем видам </w:t>
      </w:r>
      <w:r w:rsidR="00E32076" w:rsidRPr="00CB6078">
        <w:rPr>
          <w:sz w:val="24"/>
          <w:szCs w:val="24"/>
        </w:rPr>
        <w:t>металлопроката</w:t>
      </w:r>
      <w:r w:rsidRPr="00CB6078">
        <w:rPr>
          <w:sz w:val="24"/>
          <w:szCs w:val="24"/>
        </w:rPr>
        <w:t xml:space="preserve"> Поставщик должен предоставить полный комплект технической и эксплуатационной  документации на русском языке, подготовленной в соответствии с </w:t>
      </w:r>
      <w:r w:rsidRPr="00CB6078">
        <w:rPr>
          <w:sz w:val="24"/>
          <w:szCs w:val="24"/>
        </w:rPr>
        <w:lastRenderedPageBreak/>
        <w:t>ГОСТ 34.003-90, ГОСТ 34.201–89, ГОСТ 27300-87, ГОСТ 2.601</w:t>
      </w:r>
      <w:r w:rsidR="007B0386" w:rsidRPr="00CB6078">
        <w:rPr>
          <w:sz w:val="24"/>
          <w:szCs w:val="24"/>
        </w:rPr>
        <w:t>-2006</w:t>
      </w:r>
      <w:r w:rsidRPr="00CB6078">
        <w:rPr>
          <w:sz w:val="24"/>
          <w:szCs w:val="24"/>
        </w:rPr>
        <w:t xml:space="preserve"> по монтажу, обеспечению правильной и безопасной эксплуатации, технического обслуживания поставляем</w:t>
      </w:r>
      <w:r w:rsidR="00E32076" w:rsidRPr="00CB6078">
        <w:rPr>
          <w:sz w:val="24"/>
          <w:szCs w:val="24"/>
        </w:rPr>
        <w:t>ого</w:t>
      </w:r>
      <w:r w:rsidRPr="00CB6078">
        <w:rPr>
          <w:sz w:val="24"/>
          <w:szCs w:val="24"/>
        </w:rPr>
        <w:t xml:space="preserve"> </w:t>
      </w:r>
      <w:r w:rsidR="00E32076" w:rsidRPr="00CB6078">
        <w:rPr>
          <w:sz w:val="24"/>
          <w:szCs w:val="24"/>
        </w:rPr>
        <w:t>металлопроката</w:t>
      </w:r>
      <w:r w:rsidRPr="00CB6078">
        <w:rPr>
          <w:sz w:val="24"/>
          <w:szCs w:val="24"/>
        </w:rPr>
        <w:t xml:space="preserve">. </w:t>
      </w:r>
    </w:p>
    <w:p w:rsidR="00612811" w:rsidRPr="00CB6078" w:rsidRDefault="00612811" w:rsidP="00181ED4">
      <w:pPr>
        <w:pStyle w:val="ad"/>
        <w:numPr>
          <w:ilvl w:val="0"/>
          <w:numId w:val="3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 w:rsidRPr="00CB6078">
        <w:rPr>
          <w:b/>
          <w:bCs/>
          <w:sz w:val="26"/>
          <w:szCs w:val="26"/>
        </w:rPr>
        <w:t xml:space="preserve">Правила приемки </w:t>
      </w:r>
      <w:r w:rsidR="000D4FD2" w:rsidRPr="00CB6078">
        <w:rPr>
          <w:b/>
          <w:bCs/>
          <w:sz w:val="26"/>
          <w:szCs w:val="26"/>
        </w:rPr>
        <w:t>продукции</w:t>
      </w:r>
      <w:r w:rsidRPr="00CB6078">
        <w:rPr>
          <w:b/>
          <w:bCs/>
          <w:sz w:val="26"/>
          <w:szCs w:val="26"/>
        </w:rPr>
        <w:t>.</w:t>
      </w:r>
    </w:p>
    <w:p w:rsidR="00612811" w:rsidRPr="00CB6078" w:rsidRDefault="003D7943" w:rsidP="00DC7833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 xml:space="preserve">Каждая партия </w:t>
      </w:r>
      <w:r w:rsidR="00E32076" w:rsidRPr="00CB6078">
        <w:rPr>
          <w:szCs w:val="24"/>
        </w:rPr>
        <w:t>металлопроката</w:t>
      </w:r>
      <w:r w:rsidRPr="00CB6078">
        <w:rPr>
          <w:szCs w:val="24"/>
        </w:rPr>
        <w:t xml:space="preserve"> должна пройти</w:t>
      </w:r>
      <w:r w:rsidR="00612811" w:rsidRPr="00CB6078">
        <w:rPr>
          <w:szCs w:val="24"/>
        </w:rPr>
        <w:t xml:space="preserve"> входной контроль, осуществляемый представителями филиалов ОАО «МРСК Центра» и ответственными представителями Поставщика при получении </w:t>
      </w:r>
      <w:r w:rsidR="00CB23BB" w:rsidRPr="00CB6078">
        <w:rPr>
          <w:szCs w:val="24"/>
        </w:rPr>
        <w:t>их</w:t>
      </w:r>
      <w:r w:rsidR="00612811" w:rsidRPr="00CB6078">
        <w:rPr>
          <w:szCs w:val="24"/>
        </w:rPr>
        <w:t xml:space="preserve"> на склад.</w:t>
      </w:r>
    </w:p>
    <w:p w:rsidR="00612811" w:rsidRPr="00CB6078" w:rsidRDefault="00612811" w:rsidP="00DC7833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562D55" w:rsidRPr="00CB6078" w:rsidRDefault="00562D55" w:rsidP="00451C4D">
      <w:pPr>
        <w:rPr>
          <w:sz w:val="26"/>
          <w:szCs w:val="26"/>
        </w:rPr>
      </w:pPr>
    </w:p>
    <w:p w:rsidR="006D1941" w:rsidRPr="00CB6078" w:rsidRDefault="006D1941" w:rsidP="00451C4D">
      <w:pPr>
        <w:rPr>
          <w:sz w:val="26"/>
          <w:szCs w:val="26"/>
        </w:rPr>
      </w:pPr>
    </w:p>
    <w:p w:rsidR="001D6900" w:rsidRPr="00CB6078" w:rsidRDefault="001D6900" w:rsidP="00451C4D">
      <w:pPr>
        <w:rPr>
          <w:sz w:val="26"/>
          <w:szCs w:val="26"/>
        </w:rPr>
      </w:pPr>
    </w:p>
    <w:p w:rsidR="004A2665" w:rsidRPr="00CB6078" w:rsidRDefault="004A2665" w:rsidP="00451C4D">
      <w:pPr>
        <w:rPr>
          <w:sz w:val="26"/>
          <w:szCs w:val="26"/>
        </w:rPr>
      </w:pPr>
    </w:p>
    <w:p w:rsidR="008F73A3" w:rsidRPr="00CB6078" w:rsidRDefault="008F73A3" w:rsidP="008F73A3">
      <w:pPr>
        <w:ind w:firstLine="0"/>
        <w:rPr>
          <w:sz w:val="26"/>
          <w:szCs w:val="26"/>
        </w:rPr>
      </w:pPr>
      <w:r w:rsidRPr="00CB6078">
        <w:rPr>
          <w:sz w:val="26"/>
          <w:szCs w:val="26"/>
        </w:rPr>
        <w:t xml:space="preserve">_____________________________________________/__________________/________________                                                                                                                        </w:t>
      </w:r>
    </w:p>
    <w:p w:rsidR="008F73A3" w:rsidRPr="00CB6078" w:rsidRDefault="008F73A3" w:rsidP="008F73A3">
      <w:pPr>
        <w:ind w:firstLine="0"/>
        <w:rPr>
          <w:sz w:val="22"/>
          <w:szCs w:val="22"/>
        </w:rPr>
      </w:pPr>
      <w:r w:rsidRPr="00CB6078">
        <w:rPr>
          <w:sz w:val="22"/>
          <w:szCs w:val="22"/>
        </w:rPr>
        <w:t xml:space="preserve">                                       должность                                                  </w:t>
      </w:r>
      <w:r w:rsidR="00515EFF" w:rsidRPr="00CB6078">
        <w:rPr>
          <w:sz w:val="22"/>
          <w:szCs w:val="22"/>
        </w:rPr>
        <w:t xml:space="preserve">       </w:t>
      </w:r>
      <w:r w:rsidRPr="00CB6078">
        <w:rPr>
          <w:sz w:val="22"/>
          <w:szCs w:val="22"/>
        </w:rPr>
        <w:t xml:space="preserve">     подпись                </w:t>
      </w:r>
      <w:r w:rsidR="001D6900" w:rsidRPr="00CB6078">
        <w:rPr>
          <w:sz w:val="22"/>
          <w:szCs w:val="22"/>
        </w:rPr>
        <w:t xml:space="preserve">   </w:t>
      </w:r>
      <w:r w:rsidR="00515EFF" w:rsidRPr="00CB6078">
        <w:rPr>
          <w:sz w:val="22"/>
          <w:szCs w:val="22"/>
        </w:rPr>
        <w:t xml:space="preserve">     </w:t>
      </w:r>
      <w:r w:rsidR="001D6900" w:rsidRPr="00CB6078">
        <w:rPr>
          <w:sz w:val="22"/>
          <w:szCs w:val="22"/>
        </w:rPr>
        <w:t xml:space="preserve">  </w:t>
      </w:r>
      <w:r w:rsidRPr="00CB6078">
        <w:rPr>
          <w:sz w:val="22"/>
          <w:szCs w:val="22"/>
        </w:rPr>
        <w:t xml:space="preserve">Фамилия И.О.         </w:t>
      </w:r>
    </w:p>
    <w:p w:rsidR="008A5CA5" w:rsidRPr="00CB6078" w:rsidRDefault="008A5CA5" w:rsidP="008F73A3">
      <w:pPr>
        <w:ind w:firstLine="0"/>
        <w:rPr>
          <w:sz w:val="26"/>
          <w:szCs w:val="26"/>
        </w:rPr>
      </w:pPr>
    </w:p>
    <w:sectPr w:rsidR="008A5CA5" w:rsidRPr="00CB6078" w:rsidSect="006A3C68">
      <w:headerReference w:type="even" r:id="rId8"/>
      <w:pgSz w:w="12240" w:h="15840" w:code="1"/>
      <w:pgMar w:top="851" w:right="567" w:bottom="851" w:left="1134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F7AF1" w:rsidRDefault="000F7AF1">
      <w:r>
        <w:separator/>
      </w:r>
    </w:p>
  </w:endnote>
  <w:endnote w:type="continuationSeparator" w:id="0">
    <w:p w:rsidR="000F7AF1" w:rsidRDefault="000F7AF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F7AF1" w:rsidRDefault="000F7AF1">
      <w:r>
        <w:separator/>
      </w:r>
    </w:p>
  </w:footnote>
  <w:footnote w:type="continuationSeparator" w:id="0">
    <w:p w:rsidR="000F7AF1" w:rsidRDefault="000F7AF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7048" w:rsidRDefault="00A250AF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AD704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D7048">
      <w:rPr>
        <w:rStyle w:val="a7"/>
        <w:noProof/>
      </w:rPr>
      <w:t>1</w:t>
    </w:r>
    <w:r>
      <w:rPr>
        <w:rStyle w:val="a7"/>
      </w:rPr>
      <w:fldChar w:fldCharType="end"/>
    </w:r>
  </w:p>
  <w:p w:rsidR="00AD7048" w:rsidRDefault="00AD7048">
    <w:pPr>
      <w:pStyle w:val="a6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02290105"/>
    <w:multiLevelType w:val="multilevel"/>
    <w:tmpl w:val="9F4CC7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9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4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5">
    <w:nsid w:val="0ED66CF3"/>
    <w:multiLevelType w:val="multilevel"/>
    <w:tmpl w:val="F5DED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5A916FB"/>
    <w:multiLevelType w:val="hybridMultilevel"/>
    <w:tmpl w:val="2BCC777C"/>
    <w:lvl w:ilvl="0" w:tplc="5F64E3F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>
    <w:nsid w:val="39D43CD8"/>
    <w:multiLevelType w:val="multilevel"/>
    <w:tmpl w:val="B608003A"/>
    <w:lvl w:ilvl="0">
      <w:start w:val="1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9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630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1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1"/>
  </w:num>
  <w:num w:numId="2">
    <w:abstractNumId w:val="7"/>
  </w:num>
  <w:num w:numId="3">
    <w:abstractNumId w:val="9"/>
  </w:num>
  <w:num w:numId="4">
    <w:abstractNumId w:val="3"/>
  </w:num>
  <w:num w:numId="5">
    <w:abstractNumId w:val="10"/>
  </w:num>
  <w:num w:numId="6">
    <w:abstractNumId w:val="6"/>
  </w:num>
  <w:num w:numId="7">
    <w:abstractNumId w:val="4"/>
  </w:num>
  <w:num w:numId="8">
    <w:abstractNumId w:val="2"/>
  </w:num>
  <w:num w:numId="9">
    <w:abstractNumId w:val="5"/>
  </w:num>
  <w:num w:numId="10">
    <w:abstractNumId w:val="1"/>
  </w:num>
  <w:num w:numId="11">
    <w:abstractNumId w:val="8"/>
  </w:num>
  <w:numIdMacAtCleanup w:val="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embedSystemFonts/>
  <w:proofState w:spelling="clean" w:grammar="clean"/>
  <w:stylePaneFormatFilter w:val="3F01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C3825"/>
    <w:rsid w:val="000000C1"/>
    <w:rsid w:val="0000261E"/>
    <w:rsid w:val="0000369B"/>
    <w:rsid w:val="00004529"/>
    <w:rsid w:val="00004DA3"/>
    <w:rsid w:val="0000513E"/>
    <w:rsid w:val="00005360"/>
    <w:rsid w:val="000069D6"/>
    <w:rsid w:val="000073DD"/>
    <w:rsid w:val="00010695"/>
    <w:rsid w:val="00011B5F"/>
    <w:rsid w:val="00011C21"/>
    <w:rsid w:val="00013898"/>
    <w:rsid w:val="000141BE"/>
    <w:rsid w:val="000150AB"/>
    <w:rsid w:val="00015CF2"/>
    <w:rsid w:val="00016DC9"/>
    <w:rsid w:val="00017101"/>
    <w:rsid w:val="00020BC6"/>
    <w:rsid w:val="00020DD3"/>
    <w:rsid w:val="00021AAA"/>
    <w:rsid w:val="00023A39"/>
    <w:rsid w:val="00023BB4"/>
    <w:rsid w:val="00026ECC"/>
    <w:rsid w:val="00027351"/>
    <w:rsid w:val="000310BC"/>
    <w:rsid w:val="000312FC"/>
    <w:rsid w:val="0003144D"/>
    <w:rsid w:val="00031516"/>
    <w:rsid w:val="00032681"/>
    <w:rsid w:val="000359FF"/>
    <w:rsid w:val="0003660B"/>
    <w:rsid w:val="00036612"/>
    <w:rsid w:val="00036C46"/>
    <w:rsid w:val="00042AAD"/>
    <w:rsid w:val="00042ABF"/>
    <w:rsid w:val="00044383"/>
    <w:rsid w:val="0004514A"/>
    <w:rsid w:val="00045F0C"/>
    <w:rsid w:val="00046DC2"/>
    <w:rsid w:val="00046E6D"/>
    <w:rsid w:val="00046F3A"/>
    <w:rsid w:val="0004703E"/>
    <w:rsid w:val="00047C97"/>
    <w:rsid w:val="00050448"/>
    <w:rsid w:val="000510D5"/>
    <w:rsid w:val="00051535"/>
    <w:rsid w:val="00051CC7"/>
    <w:rsid w:val="000544E5"/>
    <w:rsid w:val="00057FBD"/>
    <w:rsid w:val="00062FD5"/>
    <w:rsid w:val="000630F6"/>
    <w:rsid w:val="00064749"/>
    <w:rsid w:val="00071958"/>
    <w:rsid w:val="0007491B"/>
    <w:rsid w:val="00077096"/>
    <w:rsid w:val="000808BE"/>
    <w:rsid w:val="00083529"/>
    <w:rsid w:val="000844E3"/>
    <w:rsid w:val="00084847"/>
    <w:rsid w:val="000858AE"/>
    <w:rsid w:val="00085DAC"/>
    <w:rsid w:val="00094AC3"/>
    <w:rsid w:val="000961A3"/>
    <w:rsid w:val="00097235"/>
    <w:rsid w:val="000A0393"/>
    <w:rsid w:val="000A32B6"/>
    <w:rsid w:val="000A36D4"/>
    <w:rsid w:val="000A6598"/>
    <w:rsid w:val="000A6A37"/>
    <w:rsid w:val="000B068C"/>
    <w:rsid w:val="000B095B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7B0"/>
    <w:rsid w:val="000C7CFF"/>
    <w:rsid w:val="000D0F91"/>
    <w:rsid w:val="000D162D"/>
    <w:rsid w:val="000D18FE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1CA"/>
    <w:rsid w:val="000E3C21"/>
    <w:rsid w:val="000E3EB7"/>
    <w:rsid w:val="000E4F6C"/>
    <w:rsid w:val="000E54E8"/>
    <w:rsid w:val="000E5B19"/>
    <w:rsid w:val="000E623D"/>
    <w:rsid w:val="000E775A"/>
    <w:rsid w:val="000E79D9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0F7AF1"/>
    <w:rsid w:val="00101290"/>
    <w:rsid w:val="00101DD6"/>
    <w:rsid w:val="001041B7"/>
    <w:rsid w:val="00104E1F"/>
    <w:rsid w:val="00106130"/>
    <w:rsid w:val="00106731"/>
    <w:rsid w:val="00107271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4051"/>
    <w:rsid w:val="00136404"/>
    <w:rsid w:val="0013751A"/>
    <w:rsid w:val="00141439"/>
    <w:rsid w:val="00141D09"/>
    <w:rsid w:val="00141F52"/>
    <w:rsid w:val="00143107"/>
    <w:rsid w:val="00143ED8"/>
    <w:rsid w:val="00145642"/>
    <w:rsid w:val="0015016E"/>
    <w:rsid w:val="001509E5"/>
    <w:rsid w:val="00151C02"/>
    <w:rsid w:val="00151D69"/>
    <w:rsid w:val="00152F77"/>
    <w:rsid w:val="0015383E"/>
    <w:rsid w:val="00153F44"/>
    <w:rsid w:val="00154336"/>
    <w:rsid w:val="00154809"/>
    <w:rsid w:val="001548E7"/>
    <w:rsid w:val="00155F16"/>
    <w:rsid w:val="001567CA"/>
    <w:rsid w:val="00156931"/>
    <w:rsid w:val="00157FC6"/>
    <w:rsid w:val="0016192E"/>
    <w:rsid w:val="001625DB"/>
    <w:rsid w:val="001627C0"/>
    <w:rsid w:val="00162A2B"/>
    <w:rsid w:val="00163418"/>
    <w:rsid w:val="00165DBD"/>
    <w:rsid w:val="00165E14"/>
    <w:rsid w:val="00166098"/>
    <w:rsid w:val="001666F9"/>
    <w:rsid w:val="00166FCC"/>
    <w:rsid w:val="00170159"/>
    <w:rsid w:val="00170481"/>
    <w:rsid w:val="00171D14"/>
    <w:rsid w:val="00173531"/>
    <w:rsid w:val="00175B84"/>
    <w:rsid w:val="00177C04"/>
    <w:rsid w:val="00177F01"/>
    <w:rsid w:val="001801AA"/>
    <w:rsid w:val="00181B73"/>
    <w:rsid w:val="00181BBF"/>
    <w:rsid w:val="00181ED4"/>
    <w:rsid w:val="00182091"/>
    <w:rsid w:val="001868B5"/>
    <w:rsid w:val="00187241"/>
    <w:rsid w:val="00190521"/>
    <w:rsid w:val="00190A26"/>
    <w:rsid w:val="00192E02"/>
    <w:rsid w:val="00195AEF"/>
    <w:rsid w:val="00195E7E"/>
    <w:rsid w:val="001962E5"/>
    <w:rsid w:val="0019658A"/>
    <w:rsid w:val="00196802"/>
    <w:rsid w:val="001A22A5"/>
    <w:rsid w:val="001A2829"/>
    <w:rsid w:val="001A2AEB"/>
    <w:rsid w:val="001A2B79"/>
    <w:rsid w:val="001A5D99"/>
    <w:rsid w:val="001A7121"/>
    <w:rsid w:val="001A7AC6"/>
    <w:rsid w:val="001B1BB0"/>
    <w:rsid w:val="001B285C"/>
    <w:rsid w:val="001B2AAF"/>
    <w:rsid w:val="001B3192"/>
    <w:rsid w:val="001B3E25"/>
    <w:rsid w:val="001B43BA"/>
    <w:rsid w:val="001B7FD4"/>
    <w:rsid w:val="001C0CD9"/>
    <w:rsid w:val="001C1248"/>
    <w:rsid w:val="001C19CB"/>
    <w:rsid w:val="001C347A"/>
    <w:rsid w:val="001C37EA"/>
    <w:rsid w:val="001C4AD8"/>
    <w:rsid w:val="001C4CAC"/>
    <w:rsid w:val="001C53B1"/>
    <w:rsid w:val="001C645E"/>
    <w:rsid w:val="001D2559"/>
    <w:rsid w:val="001D5D1C"/>
    <w:rsid w:val="001D6900"/>
    <w:rsid w:val="001E319B"/>
    <w:rsid w:val="001E634A"/>
    <w:rsid w:val="001E6D26"/>
    <w:rsid w:val="001F090B"/>
    <w:rsid w:val="001F19B0"/>
    <w:rsid w:val="001F3E7B"/>
    <w:rsid w:val="001F5706"/>
    <w:rsid w:val="001F6CEB"/>
    <w:rsid w:val="001F78FD"/>
    <w:rsid w:val="001F7A2A"/>
    <w:rsid w:val="002037CA"/>
    <w:rsid w:val="00206147"/>
    <w:rsid w:val="00207FF0"/>
    <w:rsid w:val="0021292B"/>
    <w:rsid w:val="00213168"/>
    <w:rsid w:val="0021474F"/>
    <w:rsid w:val="002166E3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3153A"/>
    <w:rsid w:val="00231C99"/>
    <w:rsid w:val="00232288"/>
    <w:rsid w:val="00232D46"/>
    <w:rsid w:val="00232E4A"/>
    <w:rsid w:val="00235719"/>
    <w:rsid w:val="00235926"/>
    <w:rsid w:val="00241E80"/>
    <w:rsid w:val="0024201B"/>
    <w:rsid w:val="00242C9E"/>
    <w:rsid w:val="002446B5"/>
    <w:rsid w:val="00244733"/>
    <w:rsid w:val="0024696C"/>
    <w:rsid w:val="00247E6F"/>
    <w:rsid w:val="0025072F"/>
    <w:rsid w:val="002515F7"/>
    <w:rsid w:val="00252708"/>
    <w:rsid w:val="002528FF"/>
    <w:rsid w:val="00254341"/>
    <w:rsid w:val="002561DE"/>
    <w:rsid w:val="00260830"/>
    <w:rsid w:val="00260A64"/>
    <w:rsid w:val="002630BA"/>
    <w:rsid w:val="002632B7"/>
    <w:rsid w:val="0026453A"/>
    <w:rsid w:val="0026458C"/>
    <w:rsid w:val="00265CEA"/>
    <w:rsid w:val="00265E47"/>
    <w:rsid w:val="002662E7"/>
    <w:rsid w:val="00266EA4"/>
    <w:rsid w:val="00267155"/>
    <w:rsid w:val="00267C77"/>
    <w:rsid w:val="00270EC1"/>
    <w:rsid w:val="00274583"/>
    <w:rsid w:val="002761C6"/>
    <w:rsid w:val="00281C4A"/>
    <w:rsid w:val="00283DC1"/>
    <w:rsid w:val="0028492A"/>
    <w:rsid w:val="00284D1E"/>
    <w:rsid w:val="00285586"/>
    <w:rsid w:val="002855D1"/>
    <w:rsid w:val="00286CF9"/>
    <w:rsid w:val="00287E46"/>
    <w:rsid w:val="00291868"/>
    <w:rsid w:val="002920BD"/>
    <w:rsid w:val="0029238F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373"/>
    <w:rsid w:val="002A171C"/>
    <w:rsid w:val="002A1FAD"/>
    <w:rsid w:val="002A3C7E"/>
    <w:rsid w:val="002A3E9F"/>
    <w:rsid w:val="002A45E7"/>
    <w:rsid w:val="002A64D3"/>
    <w:rsid w:val="002A7741"/>
    <w:rsid w:val="002A7D7B"/>
    <w:rsid w:val="002B0030"/>
    <w:rsid w:val="002B056F"/>
    <w:rsid w:val="002B06A7"/>
    <w:rsid w:val="002B089B"/>
    <w:rsid w:val="002B2AEB"/>
    <w:rsid w:val="002B5EB4"/>
    <w:rsid w:val="002C08A7"/>
    <w:rsid w:val="002C1AA6"/>
    <w:rsid w:val="002C1D09"/>
    <w:rsid w:val="002C4B0C"/>
    <w:rsid w:val="002C5858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4AA0"/>
    <w:rsid w:val="002E602B"/>
    <w:rsid w:val="002E63DE"/>
    <w:rsid w:val="002E6C8A"/>
    <w:rsid w:val="002F0529"/>
    <w:rsid w:val="002F1115"/>
    <w:rsid w:val="002F2431"/>
    <w:rsid w:val="002F2B35"/>
    <w:rsid w:val="002F3636"/>
    <w:rsid w:val="002F43D3"/>
    <w:rsid w:val="002F62C5"/>
    <w:rsid w:val="002F6DEA"/>
    <w:rsid w:val="002F6E82"/>
    <w:rsid w:val="002F794B"/>
    <w:rsid w:val="003000B3"/>
    <w:rsid w:val="00303355"/>
    <w:rsid w:val="003033B9"/>
    <w:rsid w:val="00303A07"/>
    <w:rsid w:val="00303A22"/>
    <w:rsid w:val="00303B4B"/>
    <w:rsid w:val="0030474E"/>
    <w:rsid w:val="00304FBB"/>
    <w:rsid w:val="00305054"/>
    <w:rsid w:val="00305285"/>
    <w:rsid w:val="00305A9B"/>
    <w:rsid w:val="003067A8"/>
    <w:rsid w:val="00306A49"/>
    <w:rsid w:val="00310587"/>
    <w:rsid w:val="0031074C"/>
    <w:rsid w:val="00312010"/>
    <w:rsid w:val="00312550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536F"/>
    <w:rsid w:val="003479DD"/>
    <w:rsid w:val="00351057"/>
    <w:rsid w:val="00353334"/>
    <w:rsid w:val="00354A6F"/>
    <w:rsid w:val="0035538F"/>
    <w:rsid w:val="00355F50"/>
    <w:rsid w:val="00360045"/>
    <w:rsid w:val="00360691"/>
    <w:rsid w:val="0036100E"/>
    <w:rsid w:val="00363396"/>
    <w:rsid w:val="00363438"/>
    <w:rsid w:val="00367CC7"/>
    <w:rsid w:val="00370945"/>
    <w:rsid w:val="00370C33"/>
    <w:rsid w:val="00372200"/>
    <w:rsid w:val="003735E0"/>
    <w:rsid w:val="003750BC"/>
    <w:rsid w:val="0037514A"/>
    <w:rsid w:val="00375192"/>
    <w:rsid w:val="00375440"/>
    <w:rsid w:val="00375C81"/>
    <w:rsid w:val="00375CA2"/>
    <w:rsid w:val="003763A6"/>
    <w:rsid w:val="00376B78"/>
    <w:rsid w:val="00377CB8"/>
    <w:rsid w:val="00377EC3"/>
    <w:rsid w:val="00377F21"/>
    <w:rsid w:val="003810BB"/>
    <w:rsid w:val="00382FEA"/>
    <w:rsid w:val="00384B72"/>
    <w:rsid w:val="00384D9C"/>
    <w:rsid w:val="003918DA"/>
    <w:rsid w:val="00391F3C"/>
    <w:rsid w:val="00393C53"/>
    <w:rsid w:val="00395E7A"/>
    <w:rsid w:val="0039649E"/>
    <w:rsid w:val="003A2528"/>
    <w:rsid w:val="003A2F10"/>
    <w:rsid w:val="003A4892"/>
    <w:rsid w:val="003A7A79"/>
    <w:rsid w:val="003A7DDA"/>
    <w:rsid w:val="003B0588"/>
    <w:rsid w:val="003B0B7B"/>
    <w:rsid w:val="003B3F9A"/>
    <w:rsid w:val="003B40E9"/>
    <w:rsid w:val="003B57E2"/>
    <w:rsid w:val="003B590B"/>
    <w:rsid w:val="003B6EDD"/>
    <w:rsid w:val="003B7589"/>
    <w:rsid w:val="003C05B4"/>
    <w:rsid w:val="003C0AFD"/>
    <w:rsid w:val="003C1592"/>
    <w:rsid w:val="003C164C"/>
    <w:rsid w:val="003C2B19"/>
    <w:rsid w:val="003C32E6"/>
    <w:rsid w:val="003C3957"/>
    <w:rsid w:val="003C47AC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D7B41"/>
    <w:rsid w:val="003E2BE8"/>
    <w:rsid w:val="003E7D01"/>
    <w:rsid w:val="003F138E"/>
    <w:rsid w:val="003F1641"/>
    <w:rsid w:val="003F1A59"/>
    <w:rsid w:val="003F2112"/>
    <w:rsid w:val="003F2357"/>
    <w:rsid w:val="003F3C1F"/>
    <w:rsid w:val="003F48A1"/>
    <w:rsid w:val="003F55A9"/>
    <w:rsid w:val="003F5814"/>
    <w:rsid w:val="003F5BEE"/>
    <w:rsid w:val="003F654C"/>
    <w:rsid w:val="003F655B"/>
    <w:rsid w:val="003F6771"/>
    <w:rsid w:val="003F6BB3"/>
    <w:rsid w:val="003F765A"/>
    <w:rsid w:val="004009A6"/>
    <w:rsid w:val="00400B04"/>
    <w:rsid w:val="00400B6F"/>
    <w:rsid w:val="00400E5F"/>
    <w:rsid w:val="004018A1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3C2"/>
    <w:rsid w:val="00415731"/>
    <w:rsid w:val="00416124"/>
    <w:rsid w:val="00417693"/>
    <w:rsid w:val="00417997"/>
    <w:rsid w:val="00420B73"/>
    <w:rsid w:val="00422683"/>
    <w:rsid w:val="00424173"/>
    <w:rsid w:val="00425832"/>
    <w:rsid w:val="00426525"/>
    <w:rsid w:val="00426C7D"/>
    <w:rsid w:val="004272B5"/>
    <w:rsid w:val="00430179"/>
    <w:rsid w:val="0043338D"/>
    <w:rsid w:val="00435F58"/>
    <w:rsid w:val="00437205"/>
    <w:rsid w:val="0043769D"/>
    <w:rsid w:val="00437D8C"/>
    <w:rsid w:val="00440D61"/>
    <w:rsid w:val="00440D8B"/>
    <w:rsid w:val="0044147D"/>
    <w:rsid w:val="004437D3"/>
    <w:rsid w:val="00445474"/>
    <w:rsid w:val="004477EA"/>
    <w:rsid w:val="0045049C"/>
    <w:rsid w:val="00450986"/>
    <w:rsid w:val="00451C4D"/>
    <w:rsid w:val="00451FF3"/>
    <w:rsid w:val="0045572F"/>
    <w:rsid w:val="004559BA"/>
    <w:rsid w:val="00455E8C"/>
    <w:rsid w:val="00455F6E"/>
    <w:rsid w:val="0045645B"/>
    <w:rsid w:val="00460AA5"/>
    <w:rsid w:val="00460E85"/>
    <w:rsid w:val="00462569"/>
    <w:rsid w:val="00462826"/>
    <w:rsid w:val="00463071"/>
    <w:rsid w:val="004658EB"/>
    <w:rsid w:val="00470B59"/>
    <w:rsid w:val="00470D7E"/>
    <w:rsid w:val="00472626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59B"/>
    <w:rsid w:val="00484B82"/>
    <w:rsid w:val="0048612E"/>
    <w:rsid w:val="00486805"/>
    <w:rsid w:val="00487402"/>
    <w:rsid w:val="004900B6"/>
    <w:rsid w:val="00490EA7"/>
    <w:rsid w:val="00492EC7"/>
    <w:rsid w:val="004930E8"/>
    <w:rsid w:val="00494F2B"/>
    <w:rsid w:val="00497866"/>
    <w:rsid w:val="00497F02"/>
    <w:rsid w:val="004A2665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B797E"/>
    <w:rsid w:val="004B7D89"/>
    <w:rsid w:val="004C0967"/>
    <w:rsid w:val="004C14A4"/>
    <w:rsid w:val="004C17FD"/>
    <w:rsid w:val="004C1A5E"/>
    <w:rsid w:val="004C2032"/>
    <w:rsid w:val="004C28F6"/>
    <w:rsid w:val="004C2D13"/>
    <w:rsid w:val="004C33B3"/>
    <w:rsid w:val="004C5517"/>
    <w:rsid w:val="004C5D8F"/>
    <w:rsid w:val="004C734A"/>
    <w:rsid w:val="004D02AE"/>
    <w:rsid w:val="004D0593"/>
    <w:rsid w:val="004D131A"/>
    <w:rsid w:val="004D147B"/>
    <w:rsid w:val="004D1FC6"/>
    <w:rsid w:val="004D2AE3"/>
    <w:rsid w:val="004D4807"/>
    <w:rsid w:val="004D4E32"/>
    <w:rsid w:val="004D55BC"/>
    <w:rsid w:val="004D579C"/>
    <w:rsid w:val="004E0944"/>
    <w:rsid w:val="004E144D"/>
    <w:rsid w:val="004E1C6C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7936"/>
    <w:rsid w:val="004F7A6F"/>
    <w:rsid w:val="00501281"/>
    <w:rsid w:val="00505047"/>
    <w:rsid w:val="005075B6"/>
    <w:rsid w:val="00510CC9"/>
    <w:rsid w:val="00511940"/>
    <w:rsid w:val="00511EF6"/>
    <w:rsid w:val="00512505"/>
    <w:rsid w:val="00512E31"/>
    <w:rsid w:val="005134CB"/>
    <w:rsid w:val="00514EEE"/>
    <w:rsid w:val="00515EFF"/>
    <w:rsid w:val="005161B4"/>
    <w:rsid w:val="0051645F"/>
    <w:rsid w:val="00517643"/>
    <w:rsid w:val="0051779A"/>
    <w:rsid w:val="00521C4A"/>
    <w:rsid w:val="0052201D"/>
    <w:rsid w:val="005247BF"/>
    <w:rsid w:val="00524D4F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3531"/>
    <w:rsid w:val="00534713"/>
    <w:rsid w:val="00536758"/>
    <w:rsid w:val="005374BC"/>
    <w:rsid w:val="00537ED9"/>
    <w:rsid w:val="00540261"/>
    <w:rsid w:val="0054101A"/>
    <w:rsid w:val="00541677"/>
    <w:rsid w:val="00541BB9"/>
    <w:rsid w:val="005428C3"/>
    <w:rsid w:val="00542A0E"/>
    <w:rsid w:val="00542BC7"/>
    <w:rsid w:val="00542E1F"/>
    <w:rsid w:val="00543087"/>
    <w:rsid w:val="005460E7"/>
    <w:rsid w:val="005464B6"/>
    <w:rsid w:val="005468AA"/>
    <w:rsid w:val="00546AE3"/>
    <w:rsid w:val="00547A8B"/>
    <w:rsid w:val="005507C0"/>
    <w:rsid w:val="005507DA"/>
    <w:rsid w:val="00550948"/>
    <w:rsid w:val="00550966"/>
    <w:rsid w:val="00551A69"/>
    <w:rsid w:val="00553C3F"/>
    <w:rsid w:val="00554C59"/>
    <w:rsid w:val="005568EB"/>
    <w:rsid w:val="00557871"/>
    <w:rsid w:val="00557B63"/>
    <w:rsid w:val="0056133F"/>
    <w:rsid w:val="00562D55"/>
    <w:rsid w:val="005630A8"/>
    <w:rsid w:val="00563F7B"/>
    <w:rsid w:val="00566742"/>
    <w:rsid w:val="005667AC"/>
    <w:rsid w:val="00567774"/>
    <w:rsid w:val="00567CD4"/>
    <w:rsid w:val="0057500D"/>
    <w:rsid w:val="00577D10"/>
    <w:rsid w:val="00577F93"/>
    <w:rsid w:val="0058183F"/>
    <w:rsid w:val="005818D1"/>
    <w:rsid w:val="00581AE8"/>
    <w:rsid w:val="00581D2D"/>
    <w:rsid w:val="00582A6B"/>
    <w:rsid w:val="005836CD"/>
    <w:rsid w:val="00584BF8"/>
    <w:rsid w:val="00584E60"/>
    <w:rsid w:val="00584EEB"/>
    <w:rsid w:val="00584F3F"/>
    <w:rsid w:val="005859D2"/>
    <w:rsid w:val="00585CB6"/>
    <w:rsid w:val="00587B52"/>
    <w:rsid w:val="00587D5B"/>
    <w:rsid w:val="00590397"/>
    <w:rsid w:val="00590A92"/>
    <w:rsid w:val="005916D0"/>
    <w:rsid w:val="005925C1"/>
    <w:rsid w:val="00592891"/>
    <w:rsid w:val="00594C53"/>
    <w:rsid w:val="00595561"/>
    <w:rsid w:val="005961A6"/>
    <w:rsid w:val="0059669F"/>
    <w:rsid w:val="00597CC7"/>
    <w:rsid w:val="00597EE1"/>
    <w:rsid w:val="005A1E05"/>
    <w:rsid w:val="005A2527"/>
    <w:rsid w:val="005A29B8"/>
    <w:rsid w:val="005A38CB"/>
    <w:rsid w:val="005B04A3"/>
    <w:rsid w:val="005B1FEA"/>
    <w:rsid w:val="005B2069"/>
    <w:rsid w:val="005B2A00"/>
    <w:rsid w:val="005B2A09"/>
    <w:rsid w:val="005B3271"/>
    <w:rsid w:val="005B47B7"/>
    <w:rsid w:val="005B52F6"/>
    <w:rsid w:val="005B5424"/>
    <w:rsid w:val="005B5925"/>
    <w:rsid w:val="005B61CC"/>
    <w:rsid w:val="005B61D0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D4D"/>
    <w:rsid w:val="005D0FEF"/>
    <w:rsid w:val="005D17A5"/>
    <w:rsid w:val="005D1C00"/>
    <w:rsid w:val="005D3329"/>
    <w:rsid w:val="005D4B2E"/>
    <w:rsid w:val="005D5206"/>
    <w:rsid w:val="005D60BD"/>
    <w:rsid w:val="005E02C1"/>
    <w:rsid w:val="005E1C59"/>
    <w:rsid w:val="005E292D"/>
    <w:rsid w:val="005E4351"/>
    <w:rsid w:val="005E7A9A"/>
    <w:rsid w:val="005E7B21"/>
    <w:rsid w:val="005E7D1F"/>
    <w:rsid w:val="005F08C3"/>
    <w:rsid w:val="005F0A59"/>
    <w:rsid w:val="005F2F38"/>
    <w:rsid w:val="005F3643"/>
    <w:rsid w:val="005F4511"/>
    <w:rsid w:val="005F7A1F"/>
    <w:rsid w:val="006001C9"/>
    <w:rsid w:val="006004FC"/>
    <w:rsid w:val="00602410"/>
    <w:rsid w:val="006033B0"/>
    <w:rsid w:val="0060420B"/>
    <w:rsid w:val="00605D5D"/>
    <w:rsid w:val="00605E5D"/>
    <w:rsid w:val="006109FF"/>
    <w:rsid w:val="006121A0"/>
    <w:rsid w:val="00612811"/>
    <w:rsid w:val="00613868"/>
    <w:rsid w:val="006144BE"/>
    <w:rsid w:val="006148E7"/>
    <w:rsid w:val="006149C7"/>
    <w:rsid w:val="00615023"/>
    <w:rsid w:val="00615786"/>
    <w:rsid w:val="00615D22"/>
    <w:rsid w:val="00616213"/>
    <w:rsid w:val="00617E80"/>
    <w:rsid w:val="00620938"/>
    <w:rsid w:val="00622474"/>
    <w:rsid w:val="00622D61"/>
    <w:rsid w:val="00622E6C"/>
    <w:rsid w:val="006242A2"/>
    <w:rsid w:val="00624461"/>
    <w:rsid w:val="00625088"/>
    <w:rsid w:val="0062541E"/>
    <w:rsid w:val="00625864"/>
    <w:rsid w:val="006269BB"/>
    <w:rsid w:val="006312AB"/>
    <w:rsid w:val="00631653"/>
    <w:rsid w:val="00632246"/>
    <w:rsid w:val="00632874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1E44"/>
    <w:rsid w:val="00642A8E"/>
    <w:rsid w:val="00643D80"/>
    <w:rsid w:val="00644676"/>
    <w:rsid w:val="006459FD"/>
    <w:rsid w:val="00645DA5"/>
    <w:rsid w:val="006468CC"/>
    <w:rsid w:val="00647228"/>
    <w:rsid w:val="00650F70"/>
    <w:rsid w:val="00650FF3"/>
    <w:rsid w:val="006512FD"/>
    <w:rsid w:val="00651664"/>
    <w:rsid w:val="00651C49"/>
    <w:rsid w:val="00652856"/>
    <w:rsid w:val="00655579"/>
    <w:rsid w:val="00655B0F"/>
    <w:rsid w:val="00656B8E"/>
    <w:rsid w:val="00657166"/>
    <w:rsid w:val="0065763B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22EF"/>
    <w:rsid w:val="00676792"/>
    <w:rsid w:val="00676901"/>
    <w:rsid w:val="006806A9"/>
    <w:rsid w:val="00681C28"/>
    <w:rsid w:val="006837DC"/>
    <w:rsid w:val="006841FC"/>
    <w:rsid w:val="006850A3"/>
    <w:rsid w:val="0068510B"/>
    <w:rsid w:val="0068591A"/>
    <w:rsid w:val="0069133E"/>
    <w:rsid w:val="00691E00"/>
    <w:rsid w:val="00694386"/>
    <w:rsid w:val="00696EAC"/>
    <w:rsid w:val="00697B92"/>
    <w:rsid w:val="00697D58"/>
    <w:rsid w:val="006A383F"/>
    <w:rsid w:val="006A3C68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046F"/>
    <w:rsid w:val="006C4CFA"/>
    <w:rsid w:val="006C75F1"/>
    <w:rsid w:val="006C7720"/>
    <w:rsid w:val="006C7734"/>
    <w:rsid w:val="006C7C0A"/>
    <w:rsid w:val="006D07ED"/>
    <w:rsid w:val="006D1137"/>
    <w:rsid w:val="006D1836"/>
    <w:rsid w:val="006D1941"/>
    <w:rsid w:val="006D24D6"/>
    <w:rsid w:val="006D265E"/>
    <w:rsid w:val="006D4AD2"/>
    <w:rsid w:val="006D4C35"/>
    <w:rsid w:val="006D51BB"/>
    <w:rsid w:val="006D533A"/>
    <w:rsid w:val="006D641C"/>
    <w:rsid w:val="006D6B3F"/>
    <w:rsid w:val="006D6EB9"/>
    <w:rsid w:val="006E018C"/>
    <w:rsid w:val="006E1458"/>
    <w:rsid w:val="006E14EB"/>
    <w:rsid w:val="006E4D7C"/>
    <w:rsid w:val="006E56BF"/>
    <w:rsid w:val="006E64BE"/>
    <w:rsid w:val="006E6A76"/>
    <w:rsid w:val="006E7183"/>
    <w:rsid w:val="006F29C7"/>
    <w:rsid w:val="006F2FF5"/>
    <w:rsid w:val="006F5D72"/>
    <w:rsid w:val="006F6D72"/>
    <w:rsid w:val="006F7734"/>
    <w:rsid w:val="007008F3"/>
    <w:rsid w:val="00702AB3"/>
    <w:rsid w:val="007036ED"/>
    <w:rsid w:val="00703A80"/>
    <w:rsid w:val="00704E3C"/>
    <w:rsid w:val="00704EE1"/>
    <w:rsid w:val="0070520D"/>
    <w:rsid w:val="0070676C"/>
    <w:rsid w:val="00706A0D"/>
    <w:rsid w:val="00706A47"/>
    <w:rsid w:val="00710E52"/>
    <w:rsid w:val="00711594"/>
    <w:rsid w:val="007115BC"/>
    <w:rsid w:val="007126DF"/>
    <w:rsid w:val="0071327A"/>
    <w:rsid w:val="0071533A"/>
    <w:rsid w:val="007162D4"/>
    <w:rsid w:val="00716496"/>
    <w:rsid w:val="00716719"/>
    <w:rsid w:val="0072028E"/>
    <w:rsid w:val="00724050"/>
    <w:rsid w:val="00726353"/>
    <w:rsid w:val="0073178E"/>
    <w:rsid w:val="007326A6"/>
    <w:rsid w:val="007326BC"/>
    <w:rsid w:val="00732BFD"/>
    <w:rsid w:val="00732C5D"/>
    <w:rsid w:val="00733D68"/>
    <w:rsid w:val="00734A03"/>
    <w:rsid w:val="00734B51"/>
    <w:rsid w:val="00735AA9"/>
    <w:rsid w:val="00736804"/>
    <w:rsid w:val="0073697D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79"/>
    <w:rsid w:val="00761EF5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324"/>
    <w:rsid w:val="00775178"/>
    <w:rsid w:val="00776902"/>
    <w:rsid w:val="007770E0"/>
    <w:rsid w:val="00777B6E"/>
    <w:rsid w:val="00780CEA"/>
    <w:rsid w:val="0078102C"/>
    <w:rsid w:val="00782144"/>
    <w:rsid w:val="007827D5"/>
    <w:rsid w:val="00783289"/>
    <w:rsid w:val="00785109"/>
    <w:rsid w:val="00785C86"/>
    <w:rsid w:val="007869D5"/>
    <w:rsid w:val="00787BDF"/>
    <w:rsid w:val="007903D5"/>
    <w:rsid w:val="00791873"/>
    <w:rsid w:val="0079283F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2F8"/>
    <w:rsid w:val="007B0386"/>
    <w:rsid w:val="007B072A"/>
    <w:rsid w:val="007B0F2C"/>
    <w:rsid w:val="007B18A5"/>
    <w:rsid w:val="007B2A06"/>
    <w:rsid w:val="007B3414"/>
    <w:rsid w:val="007B3FA1"/>
    <w:rsid w:val="007B56FE"/>
    <w:rsid w:val="007B5C03"/>
    <w:rsid w:val="007B609F"/>
    <w:rsid w:val="007B659A"/>
    <w:rsid w:val="007B6CB8"/>
    <w:rsid w:val="007B79C1"/>
    <w:rsid w:val="007B7DF7"/>
    <w:rsid w:val="007C053D"/>
    <w:rsid w:val="007C1D21"/>
    <w:rsid w:val="007C201E"/>
    <w:rsid w:val="007C25C3"/>
    <w:rsid w:val="007C29DD"/>
    <w:rsid w:val="007C51F0"/>
    <w:rsid w:val="007C5772"/>
    <w:rsid w:val="007C6AE3"/>
    <w:rsid w:val="007D158D"/>
    <w:rsid w:val="007D1AD9"/>
    <w:rsid w:val="007D2012"/>
    <w:rsid w:val="007D2C54"/>
    <w:rsid w:val="007D4637"/>
    <w:rsid w:val="007D4BE7"/>
    <w:rsid w:val="007D54B2"/>
    <w:rsid w:val="007D6C0C"/>
    <w:rsid w:val="007D7685"/>
    <w:rsid w:val="007D777E"/>
    <w:rsid w:val="007E348A"/>
    <w:rsid w:val="007E5260"/>
    <w:rsid w:val="007F04C6"/>
    <w:rsid w:val="007F0742"/>
    <w:rsid w:val="007F1E2C"/>
    <w:rsid w:val="007F202C"/>
    <w:rsid w:val="007F2E41"/>
    <w:rsid w:val="007F4188"/>
    <w:rsid w:val="007F519B"/>
    <w:rsid w:val="007F5FE9"/>
    <w:rsid w:val="007F6916"/>
    <w:rsid w:val="007F6D5F"/>
    <w:rsid w:val="007F6FA3"/>
    <w:rsid w:val="008006BC"/>
    <w:rsid w:val="00800BA0"/>
    <w:rsid w:val="008014AF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103"/>
    <w:rsid w:val="00833C23"/>
    <w:rsid w:val="0083624E"/>
    <w:rsid w:val="008363D0"/>
    <w:rsid w:val="008363E5"/>
    <w:rsid w:val="00841A2F"/>
    <w:rsid w:val="00841EA2"/>
    <w:rsid w:val="00842C0C"/>
    <w:rsid w:val="008433F9"/>
    <w:rsid w:val="00843900"/>
    <w:rsid w:val="00843B4D"/>
    <w:rsid w:val="008474EC"/>
    <w:rsid w:val="00847926"/>
    <w:rsid w:val="00850154"/>
    <w:rsid w:val="00853BF9"/>
    <w:rsid w:val="008546A6"/>
    <w:rsid w:val="008561B8"/>
    <w:rsid w:val="008574C3"/>
    <w:rsid w:val="00857D4B"/>
    <w:rsid w:val="008606C1"/>
    <w:rsid w:val="0086167B"/>
    <w:rsid w:val="0086182C"/>
    <w:rsid w:val="00865492"/>
    <w:rsid w:val="008656B8"/>
    <w:rsid w:val="008667B2"/>
    <w:rsid w:val="00866AD0"/>
    <w:rsid w:val="00866BD0"/>
    <w:rsid w:val="0087122F"/>
    <w:rsid w:val="0087238D"/>
    <w:rsid w:val="008727FA"/>
    <w:rsid w:val="00872C86"/>
    <w:rsid w:val="008730A9"/>
    <w:rsid w:val="0087407B"/>
    <w:rsid w:val="008740B4"/>
    <w:rsid w:val="0087433A"/>
    <w:rsid w:val="0087572B"/>
    <w:rsid w:val="0087768B"/>
    <w:rsid w:val="008805F0"/>
    <w:rsid w:val="00881BE6"/>
    <w:rsid w:val="008832E3"/>
    <w:rsid w:val="008833B3"/>
    <w:rsid w:val="00883781"/>
    <w:rsid w:val="00884BC3"/>
    <w:rsid w:val="00886C0C"/>
    <w:rsid w:val="008874CF"/>
    <w:rsid w:val="00892006"/>
    <w:rsid w:val="008922ED"/>
    <w:rsid w:val="00892A49"/>
    <w:rsid w:val="00892C4C"/>
    <w:rsid w:val="00894850"/>
    <w:rsid w:val="00896DC1"/>
    <w:rsid w:val="00897389"/>
    <w:rsid w:val="008A0375"/>
    <w:rsid w:val="008A2574"/>
    <w:rsid w:val="008A2EAB"/>
    <w:rsid w:val="008A4E3A"/>
    <w:rsid w:val="008A5CA5"/>
    <w:rsid w:val="008A6687"/>
    <w:rsid w:val="008B0A52"/>
    <w:rsid w:val="008B1E2C"/>
    <w:rsid w:val="008B22FE"/>
    <w:rsid w:val="008B41DF"/>
    <w:rsid w:val="008C09F5"/>
    <w:rsid w:val="008C20E5"/>
    <w:rsid w:val="008C2337"/>
    <w:rsid w:val="008C3F61"/>
    <w:rsid w:val="008C4722"/>
    <w:rsid w:val="008C59F1"/>
    <w:rsid w:val="008C7BAF"/>
    <w:rsid w:val="008C7E11"/>
    <w:rsid w:val="008D0668"/>
    <w:rsid w:val="008D0A11"/>
    <w:rsid w:val="008D0CF7"/>
    <w:rsid w:val="008D0E39"/>
    <w:rsid w:val="008D16AA"/>
    <w:rsid w:val="008D1F90"/>
    <w:rsid w:val="008D224A"/>
    <w:rsid w:val="008D35FD"/>
    <w:rsid w:val="008D3ED5"/>
    <w:rsid w:val="008E032F"/>
    <w:rsid w:val="008E1CB0"/>
    <w:rsid w:val="008E25AE"/>
    <w:rsid w:val="008E4456"/>
    <w:rsid w:val="008E495A"/>
    <w:rsid w:val="008E4989"/>
    <w:rsid w:val="008E6506"/>
    <w:rsid w:val="008E7072"/>
    <w:rsid w:val="008E78B7"/>
    <w:rsid w:val="008E7F56"/>
    <w:rsid w:val="008F0662"/>
    <w:rsid w:val="008F31BD"/>
    <w:rsid w:val="008F3930"/>
    <w:rsid w:val="008F3A51"/>
    <w:rsid w:val="008F5DD1"/>
    <w:rsid w:val="008F73A3"/>
    <w:rsid w:val="00900DB3"/>
    <w:rsid w:val="00900E6D"/>
    <w:rsid w:val="009011C0"/>
    <w:rsid w:val="00901AB4"/>
    <w:rsid w:val="00901C3B"/>
    <w:rsid w:val="009022A6"/>
    <w:rsid w:val="009039EB"/>
    <w:rsid w:val="00904950"/>
    <w:rsid w:val="00905644"/>
    <w:rsid w:val="00905DC5"/>
    <w:rsid w:val="0091065E"/>
    <w:rsid w:val="00910A7C"/>
    <w:rsid w:val="009134A5"/>
    <w:rsid w:val="00913BC4"/>
    <w:rsid w:val="00915176"/>
    <w:rsid w:val="00916AF6"/>
    <w:rsid w:val="009205BB"/>
    <w:rsid w:val="00924511"/>
    <w:rsid w:val="009265EE"/>
    <w:rsid w:val="0092750B"/>
    <w:rsid w:val="009303A1"/>
    <w:rsid w:val="00930DD7"/>
    <w:rsid w:val="00931754"/>
    <w:rsid w:val="009337EA"/>
    <w:rsid w:val="00934F00"/>
    <w:rsid w:val="00935020"/>
    <w:rsid w:val="009361D6"/>
    <w:rsid w:val="00940097"/>
    <w:rsid w:val="00940B34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1B"/>
    <w:rsid w:val="00946931"/>
    <w:rsid w:val="00946ED6"/>
    <w:rsid w:val="009520A3"/>
    <w:rsid w:val="0095211C"/>
    <w:rsid w:val="009537B9"/>
    <w:rsid w:val="009538B8"/>
    <w:rsid w:val="00955E24"/>
    <w:rsid w:val="0095736F"/>
    <w:rsid w:val="009605DB"/>
    <w:rsid w:val="00961849"/>
    <w:rsid w:val="009618EE"/>
    <w:rsid w:val="009630C2"/>
    <w:rsid w:val="009643DA"/>
    <w:rsid w:val="00964ACD"/>
    <w:rsid w:val="00966138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84849"/>
    <w:rsid w:val="00986E34"/>
    <w:rsid w:val="0099069A"/>
    <w:rsid w:val="009917EF"/>
    <w:rsid w:val="00991BDD"/>
    <w:rsid w:val="00992BF9"/>
    <w:rsid w:val="0099327E"/>
    <w:rsid w:val="00993A3E"/>
    <w:rsid w:val="00993A48"/>
    <w:rsid w:val="009952F9"/>
    <w:rsid w:val="009A096B"/>
    <w:rsid w:val="009A1540"/>
    <w:rsid w:val="009A2A9F"/>
    <w:rsid w:val="009A2E7D"/>
    <w:rsid w:val="009A33DA"/>
    <w:rsid w:val="009A3861"/>
    <w:rsid w:val="009A442F"/>
    <w:rsid w:val="009A5585"/>
    <w:rsid w:val="009A5E6E"/>
    <w:rsid w:val="009B0605"/>
    <w:rsid w:val="009B09DD"/>
    <w:rsid w:val="009B0F7C"/>
    <w:rsid w:val="009B1C82"/>
    <w:rsid w:val="009B1DE5"/>
    <w:rsid w:val="009B2FD2"/>
    <w:rsid w:val="009B37C2"/>
    <w:rsid w:val="009B521D"/>
    <w:rsid w:val="009B5B88"/>
    <w:rsid w:val="009B5D3A"/>
    <w:rsid w:val="009B69A3"/>
    <w:rsid w:val="009C0389"/>
    <w:rsid w:val="009C14FB"/>
    <w:rsid w:val="009C200B"/>
    <w:rsid w:val="009C4D0C"/>
    <w:rsid w:val="009C5F8F"/>
    <w:rsid w:val="009C6411"/>
    <w:rsid w:val="009C71C6"/>
    <w:rsid w:val="009C76B2"/>
    <w:rsid w:val="009D1E23"/>
    <w:rsid w:val="009D1FDC"/>
    <w:rsid w:val="009D2B2A"/>
    <w:rsid w:val="009D3ED3"/>
    <w:rsid w:val="009D50D5"/>
    <w:rsid w:val="009D5301"/>
    <w:rsid w:val="009D5B2B"/>
    <w:rsid w:val="009D7A8D"/>
    <w:rsid w:val="009E2943"/>
    <w:rsid w:val="009E474B"/>
    <w:rsid w:val="009E70BD"/>
    <w:rsid w:val="009E7970"/>
    <w:rsid w:val="009F1E96"/>
    <w:rsid w:val="009F233B"/>
    <w:rsid w:val="009F3FFE"/>
    <w:rsid w:val="009F4485"/>
    <w:rsid w:val="009F46FA"/>
    <w:rsid w:val="009F4B0F"/>
    <w:rsid w:val="009F6F23"/>
    <w:rsid w:val="009F7337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333A"/>
    <w:rsid w:val="00A13897"/>
    <w:rsid w:val="00A13E50"/>
    <w:rsid w:val="00A145D0"/>
    <w:rsid w:val="00A1579C"/>
    <w:rsid w:val="00A177D0"/>
    <w:rsid w:val="00A20734"/>
    <w:rsid w:val="00A208E8"/>
    <w:rsid w:val="00A215AE"/>
    <w:rsid w:val="00A21CAC"/>
    <w:rsid w:val="00A221EF"/>
    <w:rsid w:val="00A2477A"/>
    <w:rsid w:val="00A250AF"/>
    <w:rsid w:val="00A25298"/>
    <w:rsid w:val="00A2715F"/>
    <w:rsid w:val="00A27203"/>
    <w:rsid w:val="00A303EB"/>
    <w:rsid w:val="00A305DC"/>
    <w:rsid w:val="00A3087E"/>
    <w:rsid w:val="00A31745"/>
    <w:rsid w:val="00A31E87"/>
    <w:rsid w:val="00A32A6D"/>
    <w:rsid w:val="00A338A6"/>
    <w:rsid w:val="00A35ABE"/>
    <w:rsid w:val="00A35B38"/>
    <w:rsid w:val="00A36A78"/>
    <w:rsid w:val="00A40BAC"/>
    <w:rsid w:val="00A420E1"/>
    <w:rsid w:val="00A4321E"/>
    <w:rsid w:val="00A44C22"/>
    <w:rsid w:val="00A45384"/>
    <w:rsid w:val="00A501FF"/>
    <w:rsid w:val="00A507B1"/>
    <w:rsid w:val="00A50F37"/>
    <w:rsid w:val="00A515A6"/>
    <w:rsid w:val="00A532D5"/>
    <w:rsid w:val="00A53A7C"/>
    <w:rsid w:val="00A54934"/>
    <w:rsid w:val="00A54F03"/>
    <w:rsid w:val="00A54F06"/>
    <w:rsid w:val="00A579B6"/>
    <w:rsid w:val="00A57AE8"/>
    <w:rsid w:val="00A603CB"/>
    <w:rsid w:val="00A60A6E"/>
    <w:rsid w:val="00A61E88"/>
    <w:rsid w:val="00A62E44"/>
    <w:rsid w:val="00A62E64"/>
    <w:rsid w:val="00A65193"/>
    <w:rsid w:val="00A66CCC"/>
    <w:rsid w:val="00A67B38"/>
    <w:rsid w:val="00A70A4F"/>
    <w:rsid w:val="00A72317"/>
    <w:rsid w:val="00A74EE0"/>
    <w:rsid w:val="00A754B3"/>
    <w:rsid w:val="00A75BD4"/>
    <w:rsid w:val="00A76E85"/>
    <w:rsid w:val="00A76EF0"/>
    <w:rsid w:val="00A811F8"/>
    <w:rsid w:val="00A81795"/>
    <w:rsid w:val="00A827C4"/>
    <w:rsid w:val="00A8452F"/>
    <w:rsid w:val="00A86855"/>
    <w:rsid w:val="00A87061"/>
    <w:rsid w:val="00A90F72"/>
    <w:rsid w:val="00A93000"/>
    <w:rsid w:val="00A937CA"/>
    <w:rsid w:val="00A97E27"/>
    <w:rsid w:val="00AA0527"/>
    <w:rsid w:val="00AA196E"/>
    <w:rsid w:val="00AA1FFE"/>
    <w:rsid w:val="00AA2CDA"/>
    <w:rsid w:val="00AA2E90"/>
    <w:rsid w:val="00AA52F6"/>
    <w:rsid w:val="00AA6A26"/>
    <w:rsid w:val="00AA6FEE"/>
    <w:rsid w:val="00AA7E8E"/>
    <w:rsid w:val="00AA7EBB"/>
    <w:rsid w:val="00AB0945"/>
    <w:rsid w:val="00AB1719"/>
    <w:rsid w:val="00AB1C4B"/>
    <w:rsid w:val="00AB4C39"/>
    <w:rsid w:val="00AB505E"/>
    <w:rsid w:val="00AB7195"/>
    <w:rsid w:val="00AC0676"/>
    <w:rsid w:val="00AC20FF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1EEE"/>
    <w:rsid w:val="00AD2CAE"/>
    <w:rsid w:val="00AD3598"/>
    <w:rsid w:val="00AD4DE9"/>
    <w:rsid w:val="00AD52A0"/>
    <w:rsid w:val="00AD5A61"/>
    <w:rsid w:val="00AD7048"/>
    <w:rsid w:val="00AE1B50"/>
    <w:rsid w:val="00AE20B1"/>
    <w:rsid w:val="00AE2CE9"/>
    <w:rsid w:val="00AE3572"/>
    <w:rsid w:val="00AE3899"/>
    <w:rsid w:val="00AE4642"/>
    <w:rsid w:val="00AE7BDC"/>
    <w:rsid w:val="00AF2248"/>
    <w:rsid w:val="00AF31AD"/>
    <w:rsid w:val="00AF3C16"/>
    <w:rsid w:val="00AF5C3C"/>
    <w:rsid w:val="00AF6174"/>
    <w:rsid w:val="00AF71B7"/>
    <w:rsid w:val="00AF7208"/>
    <w:rsid w:val="00B010B8"/>
    <w:rsid w:val="00B01DC4"/>
    <w:rsid w:val="00B024AB"/>
    <w:rsid w:val="00B03674"/>
    <w:rsid w:val="00B04952"/>
    <w:rsid w:val="00B05790"/>
    <w:rsid w:val="00B068DF"/>
    <w:rsid w:val="00B07190"/>
    <w:rsid w:val="00B11B37"/>
    <w:rsid w:val="00B11E27"/>
    <w:rsid w:val="00B12160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31336"/>
    <w:rsid w:val="00B3141F"/>
    <w:rsid w:val="00B322C8"/>
    <w:rsid w:val="00B33CE2"/>
    <w:rsid w:val="00B37632"/>
    <w:rsid w:val="00B4184D"/>
    <w:rsid w:val="00B42BD5"/>
    <w:rsid w:val="00B43052"/>
    <w:rsid w:val="00B4318F"/>
    <w:rsid w:val="00B45886"/>
    <w:rsid w:val="00B45EAF"/>
    <w:rsid w:val="00B51EB6"/>
    <w:rsid w:val="00B54E2D"/>
    <w:rsid w:val="00B55DE6"/>
    <w:rsid w:val="00B57303"/>
    <w:rsid w:val="00B57A29"/>
    <w:rsid w:val="00B61A7F"/>
    <w:rsid w:val="00B61BAC"/>
    <w:rsid w:val="00B63411"/>
    <w:rsid w:val="00B65693"/>
    <w:rsid w:val="00B65C5B"/>
    <w:rsid w:val="00B66055"/>
    <w:rsid w:val="00B67197"/>
    <w:rsid w:val="00B71096"/>
    <w:rsid w:val="00B72E7C"/>
    <w:rsid w:val="00B73ADA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5AF2"/>
    <w:rsid w:val="00B87BD8"/>
    <w:rsid w:val="00B9055B"/>
    <w:rsid w:val="00B92097"/>
    <w:rsid w:val="00B946A9"/>
    <w:rsid w:val="00B97488"/>
    <w:rsid w:val="00B97AC4"/>
    <w:rsid w:val="00BA0DE5"/>
    <w:rsid w:val="00BA19D6"/>
    <w:rsid w:val="00BA1FDC"/>
    <w:rsid w:val="00BA2631"/>
    <w:rsid w:val="00BA6774"/>
    <w:rsid w:val="00BB0BEA"/>
    <w:rsid w:val="00BB139B"/>
    <w:rsid w:val="00BB18EE"/>
    <w:rsid w:val="00BB2541"/>
    <w:rsid w:val="00BB2E05"/>
    <w:rsid w:val="00BB2F1B"/>
    <w:rsid w:val="00BB323E"/>
    <w:rsid w:val="00BB45CF"/>
    <w:rsid w:val="00BB47C8"/>
    <w:rsid w:val="00BB694B"/>
    <w:rsid w:val="00BB6EA4"/>
    <w:rsid w:val="00BB71BC"/>
    <w:rsid w:val="00BC0E6E"/>
    <w:rsid w:val="00BC2F29"/>
    <w:rsid w:val="00BC5221"/>
    <w:rsid w:val="00BC5550"/>
    <w:rsid w:val="00BC557F"/>
    <w:rsid w:val="00BC5631"/>
    <w:rsid w:val="00BC5975"/>
    <w:rsid w:val="00BC6724"/>
    <w:rsid w:val="00BC7B5B"/>
    <w:rsid w:val="00BD1C51"/>
    <w:rsid w:val="00BD2843"/>
    <w:rsid w:val="00BD2CC9"/>
    <w:rsid w:val="00BD634D"/>
    <w:rsid w:val="00BD705D"/>
    <w:rsid w:val="00BD7275"/>
    <w:rsid w:val="00BE0260"/>
    <w:rsid w:val="00BE2C21"/>
    <w:rsid w:val="00BE3234"/>
    <w:rsid w:val="00BE3435"/>
    <w:rsid w:val="00BE7AEA"/>
    <w:rsid w:val="00BF028A"/>
    <w:rsid w:val="00BF20ED"/>
    <w:rsid w:val="00BF3190"/>
    <w:rsid w:val="00BF31D0"/>
    <w:rsid w:val="00BF4767"/>
    <w:rsid w:val="00BF612E"/>
    <w:rsid w:val="00C01892"/>
    <w:rsid w:val="00C01B77"/>
    <w:rsid w:val="00C029BD"/>
    <w:rsid w:val="00C02AA0"/>
    <w:rsid w:val="00C036E8"/>
    <w:rsid w:val="00C05A80"/>
    <w:rsid w:val="00C07D2C"/>
    <w:rsid w:val="00C12368"/>
    <w:rsid w:val="00C13A83"/>
    <w:rsid w:val="00C142E2"/>
    <w:rsid w:val="00C14578"/>
    <w:rsid w:val="00C15F03"/>
    <w:rsid w:val="00C15F94"/>
    <w:rsid w:val="00C16173"/>
    <w:rsid w:val="00C1724B"/>
    <w:rsid w:val="00C1752C"/>
    <w:rsid w:val="00C179D9"/>
    <w:rsid w:val="00C20961"/>
    <w:rsid w:val="00C21AF8"/>
    <w:rsid w:val="00C23658"/>
    <w:rsid w:val="00C244A3"/>
    <w:rsid w:val="00C244E1"/>
    <w:rsid w:val="00C24573"/>
    <w:rsid w:val="00C2470F"/>
    <w:rsid w:val="00C24712"/>
    <w:rsid w:val="00C24E15"/>
    <w:rsid w:val="00C25783"/>
    <w:rsid w:val="00C25DF4"/>
    <w:rsid w:val="00C30D0D"/>
    <w:rsid w:val="00C33C85"/>
    <w:rsid w:val="00C351A7"/>
    <w:rsid w:val="00C3560E"/>
    <w:rsid w:val="00C409DF"/>
    <w:rsid w:val="00C40B77"/>
    <w:rsid w:val="00C4476E"/>
    <w:rsid w:val="00C456AB"/>
    <w:rsid w:val="00C457BA"/>
    <w:rsid w:val="00C45963"/>
    <w:rsid w:val="00C46838"/>
    <w:rsid w:val="00C468CF"/>
    <w:rsid w:val="00C47A7D"/>
    <w:rsid w:val="00C50159"/>
    <w:rsid w:val="00C50B6D"/>
    <w:rsid w:val="00C52D31"/>
    <w:rsid w:val="00C53688"/>
    <w:rsid w:val="00C53FB5"/>
    <w:rsid w:val="00C54E2B"/>
    <w:rsid w:val="00C55A2E"/>
    <w:rsid w:val="00C5629C"/>
    <w:rsid w:val="00C573B1"/>
    <w:rsid w:val="00C601CC"/>
    <w:rsid w:val="00C613E0"/>
    <w:rsid w:val="00C61D4D"/>
    <w:rsid w:val="00C62013"/>
    <w:rsid w:val="00C63F78"/>
    <w:rsid w:val="00C64163"/>
    <w:rsid w:val="00C66B01"/>
    <w:rsid w:val="00C67A78"/>
    <w:rsid w:val="00C70A63"/>
    <w:rsid w:val="00C70BE8"/>
    <w:rsid w:val="00C72F80"/>
    <w:rsid w:val="00C734C3"/>
    <w:rsid w:val="00C74702"/>
    <w:rsid w:val="00C751BA"/>
    <w:rsid w:val="00C755BC"/>
    <w:rsid w:val="00C77848"/>
    <w:rsid w:val="00C77DD8"/>
    <w:rsid w:val="00C80805"/>
    <w:rsid w:val="00C81641"/>
    <w:rsid w:val="00C81DA1"/>
    <w:rsid w:val="00C84F91"/>
    <w:rsid w:val="00C87569"/>
    <w:rsid w:val="00C876E5"/>
    <w:rsid w:val="00C900FB"/>
    <w:rsid w:val="00C9178E"/>
    <w:rsid w:val="00C93EC2"/>
    <w:rsid w:val="00C947B3"/>
    <w:rsid w:val="00C94BA4"/>
    <w:rsid w:val="00C9764E"/>
    <w:rsid w:val="00CA1F26"/>
    <w:rsid w:val="00CA392A"/>
    <w:rsid w:val="00CA3E19"/>
    <w:rsid w:val="00CA4F63"/>
    <w:rsid w:val="00CA5205"/>
    <w:rsid w:val="00CA62A0"/>
    <w:rsid w:val="00CA74B3"/>
    <w:rsid w:val="00CA7986"/>
    <w:rsid w:val="00CA7A88"/>
    <w:rsid w:val="00CA7DBE"/>
    <w:rsid w:val="00CB0D3C"/>
    <w:rsid w:val="00CB0F22"/>
    <w:rsid w:val="00CB23BB"/>
    <w:rsid w:val="00CB2D25"/>
    <w:rsid w:val="00CB6078"/>
    <w:rsid w:val="00CB6E9A"/>
    <w:rsid w:val="00CB7033"/>
    <w:rsid w:val="00CB793D"/>
    <w:rsid w:val="00CC081C"/>
    <w:rsid w:val="00CC0CDD"/>
    <w:rsid w:val="00CC1E26"/>
    <w:rsid w:val="00CC3003"/>
    <w:rsid w:val="00CC3CA4"/>
    <w:rsid w:val="00CC4C73"/>
    <w:rsid w:val="00CC5635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6DA4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2B7"/>
    <w:rsid w:val="00D02549"/>
    <w:rsid w:val="00D02878"/>
    <w:rsid w:val="00D02B18"/>
    <w:rsid w:val="00D02FB5"/>
    <w:rsid w:val="00D03663"/>
    <w:rsid w:val="00D058A6"/>
    <w:rsid w:val="00D05A6D"/>
    <w:rsid w:val="00D06E82"/>
    <w:rsid w:val="00D10B69"/>
    <w:rsid w:val="00D1192E"/>
    <w:rsid w:val="00D125AC"/>
    <w:rsid w:val="00D1373B"/>
    <w:rsid w:val="00D16834"/>
    <w:rsid w:val="00D205AD"/>
    <w:rsid w:val="00D20F0C"/>
    <w:rsid w:val="00D22684"/>
    <w:rsid w:val="00D22ACD"/>
    <w:rsid w:val="00D22D53"/>
    <w:rsid w:val="00D22DA1"/>
    <w:rsid w:val="00D22E8D"/>
    <w:rsid w:val="00D23A8B"/>
    <w:rsid w:val="00D24F33"/>
    <w:rsid w:val="00D250F4"/>
    <w:rsid w:val="00D26DD0"/>
    <w:rsid w:val="00D3021A"/>
    <w:rsid w:val="00D319A1"/>
    <w:rsid w:val="00D32CEF"/>
    <w:rsid w:val="00D33EC1"/>
    <w:rsid w:val="00D362F5"/>
    <w:rsid w:val="00D36AF4"/>
    <w:rsid w:val="00D37612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5268"/>
    <w:rsid w:val="00D468F8"/>
    <w:rsid w:val="00D475AF"/>
    <w:rsid w:val="00D541DC"/>
    <w:rsid w:val="00D54C49"/>
    <w:rsid w:val="00D57379"/>
    <w:rsid w:val="00D57953"/>
    <w:rsid w:val="00D61273"/>
    <w:rsid w:val="00D61ED8"/>
    <w:rsid w:val="00D65A33"/>
    <w:rsid w:val="00D65CE5"/>
    <w:rsid w:val="00D6603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1A8B"/>
    <w:rsid w:val="00D92DE0"/>
    <w:rsid w:val="00D92EF0"/>
    <w:rsid w:val="00D93043"/>
    <w:rsid w:val="00D93495"/>
    <w:rsid w:val="00D945E5"/>
    <w:rsid w:val="00D94FFA"/>
    <w:rsid w:val="00D952B4"/>
    <w:rsid w:val="00D953EC"/>
    <w:rsid w:val="00D95A8E"/>
    <w:rsid w:val="00D9751E"/>
    <w:rsid w:val="00D97799"/>
    <w:rsid w:val="00DA18E9"/>
    <w:rsid w:val="00DA1BEC"/>
    <w:rsid w:val="00DA1CF8"/>
    <w:rsid w:val="00DA1DB6"/>
    <w:rsid w:val="00DA24B0"/>
    <w:rsid w:val="00DA276C"/>
    <w:rsid w:val="00DA6B8B"/>
    <w:rsid w:val="00DA77B6"/>
    <w:rsid w:val="00DB01EF"/>
    <w:rsid w:val="00DB332D"/>
    <w:rsid w:val="00DB44BB"/>
    <w:rsid w:val="00DB4A93"/>
    <w:rsid w:val="00DB4EDF"/>
    <w:rsid w:val="00DC0744"/>
    <w:rsid w:val="00DC150D"/>
    <w:rsid w:val="00DC2E72"/>
    <w:rsid w:val="00DC3285"/>
    <w:rsid w:val="00DC3B5C"/>
    <w:rsid w:val="00DC47C8"/>
    <w:rsid w:val="00DC4A9C"/>
    <w:rsid w:val="00DC691C"/>
    <w:rsid w:val="00DC6951"/>
    <w:rsid w:val="00DC6965"/>
    <w:rsid w:val="00DC7781"/>
    <w:rsid w:val="00DC7833"/>
    <w:rsid w:val="00DC7A91"/>
    <w:rsid w:val="00DC7E6D"/>
    <w:rsid w:val="00DD2421"/>
    <w:rsid w:val="00DD4548"/>
    <w:rsid w:val="00DD5A00"/>
    <w:rsid w:val="00DD67B1"/>
    <w:rsid w:val="00DD6EC5"/>
    <w:rsid w:val="00DD6FFB"/>
    <w:rsid w:val="00DE0140"/>
    <w:rsid w:val="00DE0C6D"/>
    <w:rsid w:val="00DE0EA0"/>
    <w:rsid w:val="00DE1980"/>
    <w:rsid w:val="00DE1D88"/>
    <w:rsid w:val="00DE1FF7"/>
    <w:rsid w:val="00DE472E"/>
    <w:rsid w:val="00DE5A24"/>
    <w:rsid w:val="00DE7A40"/>
    <w:rsid w:val="00DF0350"/>
    <w:rsid w:val="00DF09EA"/>
    <w:rsid w:val="00DF0DBF"/>
    <w:rsid w:val="00DF3243"/>
    <w:rsid w:val="00DF333D"/>
    <w:rsid w:val="00DF43F1"/>
    <w:rsid w:val="00DF59D1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062"/>
    <w:rsid w:val="00E112D7"/>
    <w:rsid w:val="00E11E38"/>
    <w:rsid w:val="00E15A59"/>
    <w:rsid w:val="00E20A19"/>
    <w:rsid w:val="00E20A36"/>
    <w:rsid w:val="00E20C06"/>
    <w:rsid w:val="00E226B0"/>
    <w:rsid w:val="00E23859"/>
    <w:rsid w:val="00E26AC7"/>
    <w:rsid w:val="00E26D27"/>
    <w:rsid w:val="00E304A8"/>
    <w:rsid w:val="00E306DA"/>
    <w:rsid w:val="00E32076"/>
    <w:rsid w:val="00E34EC6"/>
    <w:rsid w:val="00E36A51"/>
    <w:rsid w:val="00E404E5"/>
    <w:rsid w:val="00E40B32"/>
    <w:rsid w:val="00E42A3B"/>
    <w:rsid w:val="00E42AA9"/>
    <w:rsid w:val="00E432B9"/>
    <w:rsid w:val="00E44D77"/>
    <w:rsid w:val="00E45151"/>
    <w:rsid w:val="00E4760B"/>
    <w:rsid w:val="00E5021E"/>
    <w:rsid w:val="00E5057D"/>
    <w:rsid w:val="00E52AF7"/>
    <w:rsid w:val="00E52C11"/>
    <w:rsid w:val="00E52EF1"/>
    <w:rsid w:val="00E545DF"/>
    <w:rsid w:val="00E54A70"/>
    <w:rsid w:val="00E5567C"/>
    <w:rsid w:val="00E57E1B"/>
    <w:rsid w:val="00E60F8D"/>
    <w:rsid w:val="00E63075"/>
    <w:rsid w:val="00E6313F"/>
    <w:rsid w:val="00E64F0C"/>
    <w:rsid w:val="00E70CC7"/>
    <w:rsid w:val="00E71B41"/>
    <w:rsid w:val="00E722A2"/>
    <w:rsid w:val="00E72F63"/>
    <w:rsid w:val="00E75E00"/>
    <w:rsid w:val="00E76801"/>
    <w:rsid w:val="00E80157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246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B00A3"/>
    <w:rsid w:val="00EB03D9"/>
    <w:rsid w:val="00EB415F"/>
    <w:rsid w:val="00EB548A"/>
    <w:rsid w:val="00EB6FBD"/>
    <w:rsid w:val="00EB73B3"/>
    <w:rsid w:val="00EB744B"/>
    <w:rsid w:val="00EB787F"/>
    <w:rsid w:val="00EB7E9B"/>
    <w:rsid w:val="00EC05CC"/>
    <w:rsid w:val="00EC28F2"/>
    <w:rsid w:val="00EC525D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3B8"/>
    <w:rsid w:val="00ED3580"/>
    <w:rsid w:val="00ED4563"/>
    <w:rsid w:val="00ED571E"/>
    <w:rsid w:val="00ED5A70"/>
    <w:rsid w:val="00ED5C35"/>
    <w:rsid w:val="00ED5D5E"/>
    <w:rsid w:val="00ED644C"/>
    <w:rsid w:val="00ED6CC7"/>
    <w:rsid w:val="00ED761F"/>
    <w:rsid w:val="00ED7C9A"/>
    <w:rsid w:val="00ED7DE9"/>
    <w:rsid w:val="00EE174C"/>
    <w:rsid w:val="00EE30A8"/>
    <w:rsid w:val="00EE6A8E"/>
    <w:rsid w:val="00EE6E8A"/>
    <w:rsid w:val="00EE7B38"/>
    <w:rsid w:val="00EF0964"/>
    <w:rsid w:val="00EF0A7A"/>
    <w:rsid w:val="00EF192F"/>
    <w:rsid w:val="00EF1B2A"/>
    <w:rsid w:val="00EF270A"/>
    <w:rsid w:val="00EF27AA"/>
    <w:rsid w:val="00EF27B8"/>
    <w:rsid w:val="00EF3756"/>
    <w:rsid w:val="00EF3F91"/>
    <w:rsid w:val="00EF5A9C"/>
    <w:rsid w:val="00EF69C1"/>
    <w:rsid w:val="00EF6AE5"/>
    <w:rsid w:val="00F0098E"/>
    <w:rsid w:val="00F00AB0"/>
    <w:rsid w:val="00F030FD"/>
    <w:rsid w:val="00F03B68"/>
    <w:rsid w:val="00F051E7"/>
    <w:rsid w:val="00F05AFF"/>
    <w:rsid w:val="00F07DCC"/>
    <w:rsid w:val="00F10010"/>
    <w:rsid w:val="00F128C1"/>
    <w:rsid w:val="00F130BD"/>
    <w:rsid w:val="00F135C1"/>
    <w:rsid w:val="00F157C9"/>
    <w:rsid w:val="00F1795B"/>
    <w:rsid w:val="00F2059C"/>
    <w:rsid w:val="00F21FAC"/>
    <w:rsid w:val="00F235DE"/>
    <w:rsid w:val="00F23B7B"/>
    <w:rsid w:val="00F25C59"/>
    <w:rsid w:val="00F27C11"/>
    <w:rsid w:val="00F27CD0"/>
    <w:rsid w:val="00F318A5"/>
    <w:rsid w:val="00F31E92"/>
    <w:rsid w:val="00F3335E"/>
    <w:rsid w:val="00F364EA"/>
    <w:rsid w:val="00F37973"/>
    <w:rsid w:val="00F41EEA"/>
    <w:rsid w:val="00F42C84"/>
    <w:rsid w:val="00F4441B"/>
    <w:rsid w:val="00F46DCA"/>
    <w:rsid w:val="00F46FBB"/>
    <w:rsid w:val="00F525F8"/>
    <w:rsid w:val="00F54E4F"/>
    <w:rsid w:val="00F600EB"/>
    <w:rsid w:val="00F612AC"/>
    <w:rsid w:val="00F62808"/>
    <w:rsid w:val="00F62CAF"/>
    <w:rsid w:val="00F62EF1"/>
    <w:rsid w:val="00F6321C"/>
    <w:rsid w:val="00F63C42"/>
    <w:rsid w:val="00F64478"/>
    <w:rsid w:val="00F651E4"/>
    <w:rsid w:val="00F6623F"/>
    <w:rsid w:val="00F66FC0"/>
    <w:rsid w:val="00F673A1"/>
    <w:rsid w:val="00F7015C"/>
    <w:rsid w:val="00F704D2"/>
    <w:rsid w:val="00F70F9B"/>
    <w:rsid w:val="00F7233D"/>
    <w:rsid w:val="00F725AC"/>
    <w:rsid w:val="00F73328"/>
    <w:rsid w:val="00F75196"/>
    <w:rsid w:val="00F754CC"/>
    <w:rsid w:val="00F7773E"/>
    <w:rsid w:val="00F80413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1FA2"/>
    <w:rsid w:val="00F92D7E"/>
    <w:rsid w:val="00F93B1C"/>
    <w:rsid w:val="00F95B3C"/>
    <w:rsid w:val="00F96C22"/>
    <w:rsid w:val="00F97B5B"/>
    <w:rsid w:val="00FA156C"/>
    <w:rsid w:val="00FA1F5F"/>
    <w:rsid w:val="00FA3B15"/>
    <w:rsid w:val="00FA4F69"/>
    <w:rsid w:val="00FA5580"/>
    <w:rsid w:val="00FA5FA8"/>
    <w:rsid w:val="00FA624B"/>
    <w:rsid w:val="00FA6D11"/>
    <w:rsid w:val="00FA7364"/>
    <w:rsid w:val="00FB164E"/>
    <w:rsid w:val="00FB23B4"/>
    <w:rsid w:val="00FB3FB7"/>
    <w:rsid w:val="00FB4717"/>
    <w:rsid w:val="00FB4A8D"/>
    <w:rsid w:val="00FB595D"/>
    <w:rsid w:val="00FB5D65"/>
    <w:rsid w:val="00FB7719"/>
    <w:rsid w:val="00FB7AEF"/>
    <w:rsid w:val="00FC2848"/>
    <w:rsid w:val="00FC32A7"/>
    <w:rsid w:val="00FC77BE"/>
    <w:rsid w:val="00FC7F37"/>
    <w:rsid w:val="00FD1036"/>
    <w:rsid w:val="00FD44AD"/>
    <w:rsid w:val="00FE0188"/>
    <w:rsid w:val="00FE1EF2"/>
    <w:rsid w:val="00FE2964"/>
    <w:rsid w:val="00FE2CE8"/>
    <w:rsid w:val="00FE35CE"/>
    <w:rsid w:val="00FE3F0A"/>
    <w:rsid w:val="00FE45C1"/>
    <w:rsid w:val="00FF19D4"/>
    <w:rsid w:val="00FF26FE"/>
    <w:rsid w:val="00FF4243"/>
    <w:rsid w:val="00FF59F1"/>
    <w:rsid w:val="00FF5E51"/>
    <w:rsid w:val="00FF5E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44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1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2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4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1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33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8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2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1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46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7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5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8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5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5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8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5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9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54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6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4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95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562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682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64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0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1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0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7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6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9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21BAD5-1947-493D-BC1A-5FA509C849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946</Words>
  <Characters>5396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6330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subject/>
  <dc:creator>Ерёмин</dc:creator>
  <cp:keywords/>
  <cp:lastModifiedBy>Anufriev.AV</cp:lastModifiedBy>
  <cp:revision>3</cp:revision>
  <cp:lastPrinted>2010-09-30T13:29:00Z</cp:lastPrinted>
  <dcterms:created xsi:type="dcterms:W3CDTF">2014-04-16T09:20:00Z</dcterms:created>
  <dcterms:modified xsi:type="dcterms:W3CDTF">2014-09-12T11:02:00Z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</Properties>
</file>